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1F72C" w14:textId="77777777" w:rsidR="00A067DE" w:rsidRPr="00E24BF0" w:rsidRDefault="00A067DE" w:rsidP="00A067DE">
      <w:pPr>
        <w:shd w:val="clear" w:color="auto" w:fill="F9F9FB"/>
        <w:spacing w:before="400" w:after="120" w:line="240" w:lineRule="auto"/>
        <w:jc w:val="right"/>
        <w:rPr>
          <w:rFonts w:ascii="Questa-Regular" w:eastAsia="Times New Roman" w:hAnsi="Questa-Regular" w:cs="Times New Roman"/>
          <w:b/>
          <w:bCs/>
          <w:color w:val="212529"/>
          <w:sz w:val="32"/>
          <w:szCs w:val="32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32"/>
          <w:szCs w:val="32"/>
          <w:lang w:eastAsia="da-DK"/>
        </w:rPr>
        <w:t>Bilag 1</w:t>
      </w:r>
    </w:p>
    <w:p w14:paraId="7BD42733" w14:textId="77777777" w:rsidR="00A067DE" w:rsidRPr="00E24BF0" w:rsidRDefault="00A067DE" w:rsidP="00A067DE">
      <w:pPr>
        <w:shd w:val="clear" w:color="auto" w:fill="F9F9FB"/>
        <w:spacing w:after="120" w:line="240" w:lineRule="auto"/>
        <w:jc w:val="center"/>
        <w:rPr>
          <w:rFonts w:ascii="Questa-Regular" w:eastAsia="Times New Roman" w:hAnsi="Questa-Regular" w:cs="Times New Roman"/>
          <w:b/>
          <w:bCs/>
          <w:color w:val="212529"/>
          <w:sz w:val="28"/>
          <w:szCs w:val="28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28"/>
          <w:szCs w:val="28"/>
          <w:lang w:eastAsia="da-DK"/>
        </w:rPr>
        <w:t>Specifikke adgangskrav ved de enkelte erhvervsakademiuddannelser og professionsbacheloruddannelser</w:t>
      </w:r>
    </w:p>
    <w:p w14:paraId="14F0D607" w14:textId="77777777" w:rsidR="00A067DE" w:rsidRPr="00E24BF0" w:rsidRDefault="00A067DE" w:rsidP="00A067DE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i/>
          <w:iCs/>
          <w:color w:val="212529"/>
          <w:sz w:val="23"/>
          <w:szCs w:val="23"/>
          <w:lang w:eastAsia="da-DK"/>
        </w:rPr>
        <w:t>Erhvervsakademiuddannelser</w:t>
      </w:r>
    </w:p>
    <w:p w14:paraId="764F7FD0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Bio- og laboratorieteknisk område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77D12773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8"/>
              <w:gridCol w:w="8392"/>
            </w:tblGrid>
            <w:tr w:rsidR="00A067DE" w:rsidRPr="00E24BF0" w14:paraId="297ADE4F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2E7546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8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F9D1D5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5BC7192D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9AF386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Ernæringsteknolog</w:t>
                  </w:r>
                </w:p>
              </w:tc>
              <w:tc>
                <w:tcPr>
                  <w:tcW w:w="8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21431C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Ansøgere optages på erhvervsakademiuddannelsen inden for procesteknologi, se procesteknolog</w:t>
                  </w:r>
                </w:p>
              </w:tc>
            </w:tr>
            <w:tr w:rsidR="00A067DE" w:rsidRPr="00E24BF0" w14:paraId="26E5D2AC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01DCAC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Fødevareteknolog</w:t>
                  </w:r>
                </w:p>
              </w:tc>
              <w:tc>
                <w:tcPr>
                  <w:tcW w:w="8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1F9600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Ansøgere optages på erhvervsakademiuddannelsen inden for procesteknologi, se procesteknolog</w:t>
                  </w:r>
                </w:p>
              </w:tc>
            </w:tr>
            <w:tr w:rsidR="00A067DE" w:rsidRPr="00E24BF0" w14:paraId="23965C09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9CFE86E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Jordbrugsteknolog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Agro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Business and Landscape Management)</w:t>
                  </w:r>
                </w:p>
              </w:tc>
              <w:tc>
                <w:tcPr>
                  <w:tcW w:w="8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814AF1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6C8E954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enten bioteknologi A eller kemi C</w:t>
                  </w:r>
                </w:p>
                <w:p w14:paraId="3501589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0FAFD77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Anlægsgartner (trin 2)</w:t>
                  </w:r>
                </w:p>
                <w:p w14:paraId="67E8F44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dyrepasser (trin 2)</w:t>
                  </w:r>
                </w:p>
                <w:p w14:paraId="6EF0F72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gartner (trin 2)</w:t>
                  </w:r>
                </w:p>
                <w:p w14:paraId="2D4764F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greenkeeper (trin 2)</w:t>
                  </w:r>
                </w:p>
                <w:p w14:paraId="26F86B7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landbrugsuddannelsen (med specialer eller trin 2)</w:t>
                  </w:r>
                </w:p>
                <w:p w14:paraId="233F55A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produktionsgartner (trin 2)</w:t>
                  </w:r>
                </w:p>
                <w:p w14:paraId="4FC59B9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skov- og naturtekniker (trin 2)</w:t>
                  </w:r>
                </w:p>
                <w:p w14:paraId="6AEEEB5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væksthusgartner (trin 2)</w:t>
                  </w:r>
                </w:p>
                <w:p w14:paraId="6AC7294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75870C9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58FBC71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enten fysik C eller kemi C eller naturfag C</w:t>
                  </w:r>
                </w:p>
                <w:p w14:paraId="4E109D8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6E7859B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1A17F17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371C9FAF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A5592E5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Laborant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Chemical and Biotechnical Science)</w:t>
                  </w:r>
                </w:p>
              </w:tc>
              <w:tc>
                <w:tcPr>
                  <w:tcW w:w="8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FF13BE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0494B9A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enten bioteknologi A eller kemi C</w:t>
                  </w:r>
                </w:p>
                <w:p w14:paraId="58A4261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2C56576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enten kemi C eller naturfag C</w:t>
                  </w:r>
                </w:p>
                <w:p w14:paraId="0764382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2ACBF8C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6E14C43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kemi C</w:t>
                  </w:r>
                </w:p>
                <w:p w14:paraId="2DB923F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Eller:</w:t>
                  </w:r>
                </w:p>
                <w:p w14:paraId="32A673D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5 beståede gymnasiale enkeltfag:</w:t>
                  </w:r>
                </w:p>
                <w:p w14:paraId="36B7755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B, matematik C, biologi C og kemi C</w:t>
                  </w:r>
                </w:p>
              </w:tc>
            </w:tr>
            <w:tr w:rsidR="00A067DE" w:rsidRPr="00E24BF0" w14:paraId="3EE057BB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026CEB2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Miljøteknolog (AP Graduate in Environmental Technology)</w:t>
                  </w:r>
                </w:p>
              </w:tc>
              <w:tc>
                <w:tcPr>
                  <w:tcW w:w="8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BD45F8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2D608D5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enten bioteknologi A eller kemi C</w:t>
                  </w:r>
                </w:p>
                <w:p w14:paraId="6C1BF6C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07D75A3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D og kemi C</w:t>
                  </w:r>
                </w:p>
                <w:p w14:paraId="6BAD61C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758CC8A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34FBE72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kemi C</w:t>
                  </w:r>
                </w:p>
              </w:tc>
            </w:tr>
            <w:tr w:rsidR="00A067DE" w:rsidRPr="00E24BF0" w14:paraId="65180CF7" w14:textId="77777777" w:rsidTr="00B74894">
              <w:trPr>
                <w:trHeight w:val="810"/>
              </w:trPr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F92651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Procesteknolog (ernærings-, fødevare-, mejeri- og procesteknologi) (AP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Graduate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in Nutrition and Technology)</w:t>
                  </w:r>
                </w:p>
              </w:tc>
              <w:tc>
                <w:tcPr>
                  <w:tcW w:w="8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E3E14F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5EB795E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enten bioteknologi A eller kemi C</w:t>
                  </w:r>
                </w:p>
                <w:p w14:paraId="43FFC6D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467D12B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Bager (trin 2)</w:t>
                  </w:r>
                </w:p>
                <w:p w14:paraId="47437E5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bager og konditor (trin 2)</w:t>
                  </w:r>
                </w:p>
                <w:p w14:paraId="0352F8F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ernæringsassistent (trin 2)</w:t>
                  </w:r>
                </w:p>
                <w:p w14:paraId="212522E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gastronom (med specialer)</w:t>
                  </w:r>
                </w:p>
                <w:p w14:paraId="28B79F6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gourmetslagter (med specialer)</w:t>
                  </w:r>
                </w:p>
                <w:p w14:paraId="276A18F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konditor (trin 2)</w:t>
                  </w:r>
                </w:p>
                <w:p w14:paraId="2C4C959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mejerist (trin 2)</w:t>
                  </w:r>
                </w:p>
                <w:p w14:paraId="1112D3B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procesoperatør (trin 2)</w:t>
                  </w:r>
                </w:p>
                <w:p w14:paraId="1A50C68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slagter (med specialer)</w:t>
                  </w:r>
                </w:p>
                <w:p w14:paraId="27DC377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464828E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5955A52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kemi C</w:t>
                  </w:r>
                </w:p>
                <w:p w14:paraId="45AE438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4960806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162A053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</w:tbl>
          <w:p w14:paraId="66B639B8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2DE35E4A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lastRenderedPageBreak/>
        <w:t>It-faglige omr</w:t>
      </w:r>
      <w:r w:rsidRPr="00E24BF0">
        <w:rPr>
          <w:rFonts w:ascii="Questa-Regular" w:eastAsia="Times New Roman" w:hAnsi="Questa-Regular" w:cs="Times New Roman" w:hint="eastAsia"/>
          <w:b/>
          <w:bCs/>
          <w:color w:val="212529"/>
          <w:sz w:val="19"/>
          <w:szCs w:val="19"/>
          <w:lang w:eastAsia="da-DK"/>
        </w:rPr>
        <w:t>å</w:t>
      </w: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de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0379D3B8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8"/>
              <w:gridCol w:w="8377"/>
            </w:tblGrid>
            <w:tr w:rsidR="00A067DE" w:rsidRPr="00E24BF0" w14:paraId="78A568DE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6A50B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4C79B8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363E4880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CB51803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Datamatiker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Computer Science)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A67259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721A37D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B</w:t>
                  </w:r>
                </w:p>
                <w:p w14:paraId="72DC59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0A7346B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B</w:t>
                  </w:r>
                </w:p>
                <w:p w14:paraId="036BF3E8" w14:textId="230E0F9B" w:rsidR="00A067DE" w:rsidRPr="00E24BF0" w:rsidDel="00AC7AE5" w:rsidRDefault="00A067DE" w:rsidP="00A067DE">
                  <w:pPr>
                    <w:spacing w:line="240" w:lineRule="auto"/>
                    <w:rPr>
                      <w:del w:id="0" w:author="Rikke Lise Simested" w:date="2025-11-14T10:38:00Z"/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del w:id="1" w:author="Rikke Lise Simested" w:date="2025-11-14T10:38:00Z">
                    <w:r w:rsidRPr="00E24BF0" w:rsidDel="00AC7AE5">
                      <w:rPr>
                        <w:rFonts w:ascii="Times New Roman" w:eastAsia="Times New Roman" w:hAnsi="Times New Roman" w:cs="Times New Roman"/>
                        <w:b/>
                        <w:bCs/>
                        <w:sz w:val="19"/>
                        <w:szCs w:val="19"/>
                        <w:lang w:eastAsia="da-DK"/>
                      </w:rPr>
                      <w:delText>Anden adgang</w:delText>
                    </w:r>
                  </w:del>
                </w:p>
                <w:p w14:paraId="5F78CB91" w14:textId="77777777" w:rsidR="00A067DE" w:rsidRPr="00E24BF0" w:rsidDel="00841922" w:rsidRDefault="00A067DE" w:rsidP="00A067DE">
                  <w:pPr>
                    <w:spacing w:line="240" w:lineRule="auto"/>
                    <w:rPr>
                      <w:del w:id="2" w:author="Rikke Lise Simested" w:date="2025-09-22T11:16:00Z"/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del w:id="3" w:author="Rikke Lise Simested" w:date="2025-09-22T11:16:00Z">
                    <w:r w:rsidRPr="00E24BF0" w:rsidDel="00841922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>Adgangseksamen til ingeniøruddannelserne</w:delText>
                    </w:r>
                  </w:del>
                </w:p>
                <w:p w14:paraId="3826740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del w:id="4" w:author="Rikke Lise Simested" w:date="2025-09-22T11:16:00Z">
                    <w:r w:rsidRPr="00E24BF0" w:rsidDel="00841922">
                      <w:rPr>
                        <w:rFonts w:ascii="Times New Roman" w:eastAsia="Times New Roman" w:hAnsi="Times New Roman" w:cs="Times New Roman"/>
                        <w:i/>
                        <w:iCs/>
                        <w:sz w:val="19"/>
                        <w:szCs w:val="19"/>
                        <w:lang w:eastAsia="da-DK"/>
                      </w:rPr>
                      <w:delText>Specifikke adgangskrav:</w:delText>
                    </w:r>
                    <w:r w:rsidRPr="00E24BF0" w:rsidDel="00841922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> Matematik B</w:delText>
                    </w:r>
                  </w:del>
                </w:p>
              </w:tc>
            </w:tr>
            <w:tr w:rsidR="00A067DE" w:rsidRPr="00E24BF0" w14:paraId="3265B79C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E70181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Elektronikteknolog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D57F52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Ansøgere optages på erhvervsakademiuddannelsen inden for it-teknologi, se it-teknolog</w:t>
                  </w:r>
                </w:p>
              </w:tc>
            </w:tr>
            <w:tr w:rsidR="00A067DE" w:rsidRPr="00E24BF0" w14:paraId="6B74EAA1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341A3AF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It-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teknolog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IT Technology)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831130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5DB455C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</w:t>
                  </w:r>
                </w:p>
                <w:p w14:paraId="6A4AA5E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4CCB161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Automatik- og procesuddannelsen (med specialer eller trin 2)</w:t>
                  </w:r>
                </w:p>
                <w:p w14:paraId="261C1AC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data- og kommunikationsuddannelsen (med specialer eller trin 2)</w:t>
                  </w:r>
                </w:p>
                <w:p w14:paraId="1F3CC9C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elektrikeruddannelsen (med specialer)</w:t>
                  </w:r>
                </w:p>
                <w:p w14:paraId="7A1647B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elektronik- og svagstrømsuddannelsen</w:t>
                  </w:r>
                </w:p>
                <w:p w14:paraId="43CAF31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5BDC22C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272FF8D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matematik C</w:t>
                  </w:r>
                </w:p>
                <w:p w14:paraId="76699522" w14:textId="6876AEAB" w:rsidR="00A067DE" w:rsidRPr="00E24BF0" w:rsidDel="00AC7AE5" w:rsidRDefault="00A067DE" w:rsidP="00A067DE">
                  <w:pPr>
                    <w:spacing w:line="240" w:lineRule="auto"/>
                    <w:rPr>
                      <w:del w:id="5" w:author="Rikke Lise Simested" w:date="2025-11-14T10:38:00Z"/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del w:id="6" w:author="Rikke Lise Simested" w:date="2025-11-14T10:38:00Z">
                    <w:r w:rsidRPr="00E24BF0" w:rsidDel="00AC7AE5">
                      <w:rPr>
                        <w:rFonts w:ascii="Times New Roman" w:eastAsia="Times New Roman" w:hAnsi="Times New Roman" w:cs="Times New Roman"/>
                        <w:b/>
                        <w:bCs/>
                        <w:sz w:val="19"/>
                        <w:szCs w:val="19"/>
                        <w:lang w:eastAsia="da-DK"/>
                      </w:rPr>
                      <w:delText>Anden adgang</w:delText>
                    </w:r>
                  </w:del>
                </w:p>
                <w:p w14:paraId="4B8B3B6D" w14:textId="77777777" w:rsidR="00A067DE" w:rsidRPr="00E24BF0" w:rsidDel="00841922" w:rsidRDefault="00A067DE" w:rsidP="00A067DE">
                  <w:pPr>
                    <w:spacing w:line="240" w:lineRule="auto"/>
                    <w:rPr>
                      <w:del w:id="7" w:author="Rikke Lise Simested" w:date="2025-09-22T11:16:00Z"/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del w:id="8" w:author="Rikke Lise Simested" w:date="2025-09-22T11:16:00Z">
                    <w:r w:rsidRPr="00E24BF0" w:rsidDel="00841922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>Adgangseksamen til ingeniøruddannelserne</w:delText>
                    </w:r>
                  </w:del>
                </w:p>
                <w:p w14:paraId="3773AB0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del w:id="9" w:author="Rikke Lise Simested" w:date="2025-09-22T11:16:00Z">
                    <w:r w:rsidRPr="00E24BF0" w:rsidDel="00841922">
                      <w:rPr>
                        <w:rFonts w:ascii="Times New Roman" w:eastAsia="Times New Roman" w:hAnsi="Times New Roman" w:cs="Times New Roman"/>
                        <w:i/>
                        <w:iCs/>
                        <w:sz w:val="19"/>
                        <w:szCs w:val="19"/>
                        <w:lang w:eastAsia="da-DK"/>
                      </w:rPr>
                      <w:delText>Ingen specifikke adgangskrav</w:delText>
                    </w:r>
                  </w:del>
                </w:p>
              </w:tc>
            </w:tr>
            <w:tr w:rsidR="00A067DE" w:rsidRPr="00E24BF0" w14:paraId="2F4F586C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F5A207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Multimediedesigner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AK (AP Graduate in Multimedia Design)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F9B75E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4A07EE1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erhvervsøkonomi C, matematik C eller virksomhedsøkonomi C</w:t>
                  </w:r>
                </w:p>
                <w:p w14:paraId="2D4514B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4E39553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Data- og kommunikationsuddannelsen (med specialer eller trin 2)</w:t>
                  </w:r>
                </w:p>
                <w:p w14:paraId="08875F4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gram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digital</w:t>
                  </w:r>
                  <w:proofErr w:type="gram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media</w:t>
                  </w:r>
                </w:p>
                <w:p w14:paraId="4C5DD12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film- og tv-produktionsuddannelsen (trin 2)</w:t>
                  </w:r>
                </w:p>
                <w:p w14:paraId="462E644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fotograf</w:t>
                  </w:r>
                </w:p>
                <w:p w14:paraId="7CCA6CE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grafisk tekniker</w:t>
                  </w:r>
                </w:p>
                <w:p w14:paraId="7CBFF98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mediegrafiker (trin 2 hvis gl. ordning)</w:t>
                  </w:r>
                </w:p>
                <w:p w14:paraId="6BD5CCA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skiltetekniker</w:t>
                  </w:r>
                </w:p>
                <w:p w14:paraId="0419C7B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</w:t>
                  </w:r>
                </w:p>
                <w:p w14:paraId="6C0F7A3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28D1704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05CDCA1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erhvervsøkonomi C, matematik C eller virksomhedsøkonomi C</w:t>
                  </w:r>
                </w:p>
                <w:p w14:paraId="42CE637E" w14:textId="26FC5D0E" w:rsidR="00A067DE" w:rsidRPr="00E24BF0" w:rsidDel="00AC7AE5" w:rsidRDefault="00A067DE" w:rsidP="00A067DE">
                  <w:pPr>
                    <w:spacing w:line="240" w:lineRule="auto"/>
                    <w:rPr>
                      <w:del w:id="10" w:author="Rikke Lise Simested" w:date="2025-11-14T10:38:00Z"/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del w:id="11" w:author="Rikke Lise Simested" w:date="2025-11-14T10:38:00Z">
                    <w:r w:rsidRPr="00E24BF0" w:rsidDel="00AC7AE5">
                      <w:rPr>
                        <w:rFonts w:ascii="Times New Roman" w:eastAsia="Times New Roman" w:hAnsi="Times New Roman" w:cs="Times New Roman"/>
                        <w:b/>
                        <w:bCs/>
                        <w:sz w:val="19"/>
                        <w:szCs w:val="19"/>
                        <w:lang w:eastAsia="da-DK"/>
                      </w:rPr>
                      <w:delText>Anden adgang</w:delText>
                    </w:r>
                  </w:del>
                </w:p>
                <w:p w14:paraId="02CBA6C7" w14:textId="77777777" w:rsidR="00A067DE" w:rsidRPr="00E24BF0" w:rsidDel="00841922" w:rsidRDefault="00A067DE" w:rsidP="00A067DE">
                  <w:pPr>
                    <w:spacing w:line="240" w:lineRule="auto"/>
                    <w:rPr>
                      <w:del w:id="12" w:author="Rikke Lise Simested" w:date="2025-09-22T11:16:00Z"/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del w:id="13" w:author="Rikke Lise Simested" w:date="2025-09-22T11:16:00Z">
                    <w:r w:rsidRPr="00E24BF0" w:rsidDel="00841922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>Adgangseksamen til ingeniøruddannelserne</w:delText>
                    </w:r>
                  </w:del>
                </w:p>
                <w:p w14:paraId="59C9D72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del w:id="14" w:author="Rikke Lise Simested" w:date="2025-09-22T11:16:00Z">
                    <w:r w:rsidRPr="00E24BF0" w:rsidDel="00841922">
                      <w:rPr>
                        <w:rFonts w:ascii="Times New Roman" w:eastAsia="Times New Roman" w:hAnsi="Times New Roman" w:cs="Times New Roman"/>
                        <w:i/>
                        <w:iCs/>
                        <w:sz w:val="19"/>
                        <w:szCs w:val="19"/>
                        <w:lang w:eastAsia="da-DK"/>
                      </w:rPr>
                      <w:delText>Specifikke adgangskrav:</w:delText>
                    </w:r>
                    <w:r w:rsidRPr="00E24BF0" w:rsidDel="00841922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> Engelsk C</w:delText>
                    </w:r>
                  </w:del>
                </w:p>
              </w:tc>
            </w:tr>
            <w:tr w:rsidR="00A067DE" w:rsidRPr="00E24BF0" w14:paraId="5E254D91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1FFF7A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Netværksteknolog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3CBD7D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Ansøgerne optages på erhvervsakademiuddannelsen inden for it-teknologi, se it-teknolog</w:t>
                  </w:r>
                </w:p>
              </w:tc>
            </w:tr>
          </w:tbl>
          <w:p w14:paraId="581D9F6C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73BBF961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Designfaglige omr</w:t>
      </w:r>
      <w:r w:rsidRPr="00E24BF0">
        <w:rPr>
          <w:rFonts w:ascii="Questa-Regular" w:eastAsia="Times New Roman" w:hAnsi="Questa-Regular" w:cs="Times New Roman" w:hint="eastAsia"/>
          <w:b/>
          <w:bCs/>
          <w:color w:val="212529"/>
          <w:sz w:val="19"/>
          <w:szCs w:val="19"/>
          <w:lang w:eastAsia="da-DK"/>
        </w:rPr>
        <w:t>å</w:t>
      </w: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de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080FFFE0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8"/>
              <w:gridCol w:w="8377"/>
            </w:tblGrid>
            <w:tr w:rsidR="00A067DE" w:rsidRPr="00E24BF0" w14:paraId="6FD83EB7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D5AFFA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70E04B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39360E03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5EAE917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Designteknolog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Design, Technology and Business)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FFD05E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18D7392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C, matematik C og bestået adgangsprøve</w:t>
                  </w:r>
                </w:p>
                <w:p w14:paraId="13B800F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1509798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Beklædningshåndværker (med specialer eller trin 2)</w:t>
                  </w:r>
                </w:p>
                <w:p w14:paraId="2788885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boligmonteringsuddannelsen (autosadelmager og møbelpolstrer)</w:t>
                  </w:r>
                </w:p>
                <w:p w14:paraId="3BE41A7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bygningssnedker</w:t>
                  </w:r>
                </w:p>
                <w:p w14:paraId="38D860C2" w14:textId="3A8A9FC1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detailhandelsuddannelse</w:t>
                  </w:r>
                  <w:ins w:id="15" w:author="Rikke Lise Simested" w:date="2025-11-14T10:38:00Z">
                    <w:r w:rsidR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>n</w:t>
                    </w:r>
                  </w:ins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(med specialer)</w:t>
                  </w:r>
                </w:p>
                <w:p w14:paraId="6004D34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gram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digital</w:t>
                  </w:r>
                  <w:proofErr w:type="gram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media</w:t>
                  </w:r>
                </w:p>
                <w:p w14:paraId="342A651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eventkoordinator (trin 2 hvis gl. ordning)</w:t>
                  </w:r>
                </w:p>
                <w:p w14:paraId="59743D4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grafisk tekniker</w:t>
                  </w:r>
                </w:p>
                <w:p w14:paraId="5B60A40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guld- og sølvsmed (med specialer eller trin 2)</w:t>
                  </w:r>
                </w:p>
                <w:p w14:paraId="2581F125" w14:textId="731F7565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handelsuddannelse</w:t>
                  </w:r>
                  <w:ins w:id="16" w:author="Rikke Lise Simested" w:date="2025-11-14T10:39:00Z">
                    <w:r w:rsidR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>n</w:t>
                    </w:r>
                  </w:ins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(med specialer)</w:t>
                  </w:r>
                </w:p>
                <w:p w14:paraId="050CE64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maskinsnedker</w:t>
                  </w:r>
                </w:p>
                <w:p w14:paraId="5AEB9A8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mediegrafiker (trin 2 hvis gl. ordning)</w:t>
                  </w:r>
                </w:p>
                <w:p w14:paraId="1B93C0E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møbelsnedker og orgelbygger</w:t>
                  </w:r>
                </w:p>
                <w:p w14:paraId="0E5C169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skiltetekniker</w:t>
                  </w:r>
                </w:p>
                <w:p w14:paraId="7DDA787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snedker (med specialer)</w:t>
                  </w:r>
                </w:p>
                <w:p w14:paraId="414B50A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teater-, udstillings- og eventtekniker (med specialer)</w:t>
                  </w:r>
                </w:p>
                <w:p w14:paraId="016118B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</w:t>
                  </w:r>
                </w:p>
                <w:p w14:paraId="04FDF15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ædelsmed (med specialer)</w:t>
                  </w:r>
                </w:p>
                <w:p w14:paraId="1D2117D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: Engelsk C og bestået adgangsprøve</w:t>
                  </w:r>
                </w:p>
                <w:p w14:paraId="199C41A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1A901E4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C, matematik C og bestået adgangsprøve</w:t>
                  </w:r>
                </w:p>
                <w:p w14:paraId="63406A2C" w14:textId="4A69FFDA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</w:p>
              </w:tc>
            </w:tr>
            <w:tr w:rsidR="00A067DE" w:rsidRPr="00E24BF0" w14:paraId="31900DD3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9C465A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 xml:space="preserve">Entreprenørskab og design (AP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Graduate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in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entrepreneurship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and design)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E7B917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5588D3C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C, matematik C og bestået adgangsprøve</w:t>
                  </w:r>
                </w:p>
                <w:p w14:paraId="7D32618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10D51E4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Beklædningshåndværker</w:t>
                  </w:r>
                </w:p>
                <w:p w14:paraId="5AF7BC0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boligmonteringsuddannelsen (autosadelmager og møbelpolstrer)</w:t>
                  </w:r>
                </w:p>
                <w:p w14:paraId="6CF5F6E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bygningssnedker</w:t>
                  </w:r>
                </w:p>
                <w:p w14:paraId="330E780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detailhandel (med specialer)</w:t>
                  </w:r>
                </w:p>
                <w:p w14:paraId="4D206D1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gram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digital</w:t>
                  </w:r>
                  <w:proofErr w:type="gram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media</w:t>
                  </w:r>
                </w:p>
                <w:p w14:paraId="70066B3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eventkoordinator</w:t>
                  </w:r>
                </w:p>
                <w:p w14:paraId="414CF97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grafisk tekniker</w:t>
                  </w:r>
                </w:p>
                <w:p w14:paraId="410B699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guld- og sølvsmed (med specialer)</w:t>
                  </w:r>
                </w:p>
                <w:p w14:paraId="6DDF203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handelsuddannelsen (med specialer)</w:t>
                  </w:r>
                </w:p>
                <w:p w14:paraId="23E3038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maskinsnedker</w:t>
                  </w:r>
                </w:p>
                <w:p w14:paraId="570BBC3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mediegrafiker (trin 2 hvis gl. ordning)</w:t>
                  </w:r>
                </w:p>
                <w:p w14:paraId="783F95B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møbelsnedker og orgelbygger</w:t>
                  </w:r>
                </w:p>
                <w:p w14:paraId="3A5E84B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skiltetekniker</w:t>
                  </w:r>
                </w:p>
                <w:p w14:paraId="57170D9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snedker (med specialer)</w:t>
                  </w:r>
                </w:p>
                <w:p w14:paraId="2A7240C3" w14:textId="2A6A9748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teater-, event- og </w:t>
                  </w:r>
                  <w:del w:id="17" w:author="Rikke Lise Simested" w:date="2025-11-14T10:39:00Z">
                    <w:r w:rsidRPr="00E24BF0" w:rsidDel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>AV</w:delText>
                    </w:r>
                  </w:del>
                  <w:ins w:id="18" w:author="Rikke Lise Simested" w:date="2025-11-14T10:39:00Z">
                    <w:r w:rsidR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>a</w:t>
                    </w:r>
                  </w:ins>
                  <w:ins w:id="19" w:author="Rikke Lise Simested" w:date="2025-11-14T10:40:00Z">
                    <w:r w:rsidR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>v</w:t>
                    </w:r>
                  </w:ins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-tekniker</w:t>
                  </w:r>
                </w:p>
                <w:p w14:paraId="7C2B54E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</w:t>
                  </w:r>
                </w:p>
                <w:p w14:paraId="2565EB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  <w:p w14:paraId="51F5563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4BF92F1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C, matematik C og bestået adgangsprøve</w:t>
                  </w:r>
                </w:p>
              </w:tc>
            </w:tr>
          </w:tbl>
          <w:p w14:paraId="7E6F1F48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68D7EB72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proofErr w:type="gramStart"/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lastRenderedPageBreak/>
        <w:t>Samfundsfaglig omr</w:t>
      </w:r>
      <w:r w:rsidRPr="00E24BF0">
        <w:rPr>
          <w:rFonts w:ascii="Questa-Regular" w:eastAsia="Times New Roman" w:hAnsi="Questa-Regular" w:cs="Times New Roman" w:hint="eastAsia"/>
          <w:b/>
          <w:bCs/>
          <w:color w:val="212529"/>
          <w:sz w:val="19"/>
          <w:szCs w:val="19"/>
          <w:lang w:eastAsia="da-DK"/>
        </w:rPr>
        <w:t>å</w:t>
      </w: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de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71DF6D53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8220"/>
            </w:tblGrid>
            <w:tr w:rsidR="00A067DE" w:rsidRPr="00E24BF0" w14:paraId="7E841C96" w14:textId="77777777" w:rsidTr="00B74894"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E7061A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82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85F63C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7C71BE21" w14:textId="77777777" w:rsidTr="00B74894"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D49AF63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Administrationsøkonom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Administrative Management)</w:t>
                  </w:r>
                </w:p>
              </w:tc>
              <w:tc>
                <w:tcPr>
                  <w:tcW w:w="82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EDA3D6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1572B3D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: Engelsk C og enten erhvervsøkonomi C, matematik C eller virksomhedsøkonomi C</w:t>
                  </w:r>
                </w:p>
                <w:p w14:paraId="6C694EA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1EFAAAC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Kontoruddannelsen (med specialer)</w:t>
                  </w:r>
                </w:p>
                <w:p w14:paraId="1175FC3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765AA49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0E6965C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: Engelsk C og enten erhvervsøkonomi C, matematik C eller virksomhedsøkonomi C</w:t>
                  </w:r>
                </w:p>
              </w:tc>
            </w:tr>
            <w:tr w:rsidR="00A067DE" w:rsidRPr="00E24BF0" w14:paraId="7D0FD087" w14:textId="77777777" w:rsidTr="00B74894"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2980574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Sundhedsadministrativ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koordinator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Healthcare Administration)</w:t>
                  </w:r>
                </w:p>
              </w:tc>
              <w:tc>
                <w:tcPr>
                  <w:tcW w:w="82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D160A9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21A0CEF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: Engelsk C og enten erhvervsøkonomi C, matematik C eller virksomhedsøkonomi C</w:t>
                  </w:r>
                </w:p>
                <w:p w14:paraId="3131D07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5F168E0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Kontoruddannelsen (med specialer)</w:t>
                  </w:r>
                </w:p>
                <w:p w14:paraId="7F52F8C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</w:t>
                  </w:r>
                </w:p>
                <w:p w14:paraId="2D1FF05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3D5537F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0950D53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: Engelsk C og enten erhvervsøkonomi C, matematik C eller virksomhedsøkonomi C</w:t>
                  </w:r>
                </w:p>
              </w:tc>
            </w:tr>
          </w:tbl>
          <w:p w14:paraId="62BFC46D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2372004A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Tekniske omr</w:t>
      </w:r>
      <w:r w:rsidRPr="00E24BF0">
        <w:rPr>
          <w:rFonts w:ascii="Questa-Regular" w:eastAsia="Times New Roman" w:hAnsi="Questa-Regular" w:cs="Times New Roman" w:hint="eastAsia"/>
          <w:b/>
          <w:bCs/>
          <w:color w:val="212529"/>
          <w:sz w:val="19"/>
          <w:szCs w:val="19"/>
          <w:lang w:eastAsia="da-DK"/>
        </w:rPr>
        <w:t>å</w:t>
      </w: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de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284AEE4D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8"/>
              <w:gridCol w:w="8377"/>
            </w:tblGrid>
            <w:tr w:rsidR="00A067DE" w:rsidRPr="00E24BF0" w14:paraId="66326D9F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781E98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DE8C74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102E7004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7A463D3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Automationsteknolog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Automation Engineering)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896612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7C1AFF2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</w:t>
                  </w:r>
                </w:p>
                <w:p w14:paraId="32BB1BB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4F22027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Automatik- og procesuddannelsen (med specialer eller trin 2)</w:t>
                  </w:r>
                </w:p>
                <w:p w14:paraId="66C616D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bådmekaniker</w:t>
                  </w:r>
                </w:p>
                <w:p w14:paraId="58669D4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cnc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-tekniker</w:t>
                  </w:r>
                </w:p>
                <w:p w14:paraId="73AD8E7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cykel- og motorcykelmekaniker (trin 1 knallertmekaniker, trin 2 cykelmekaniker og trin 2 motorcykelmekaniker)</w:t>
                  </w:r>
                </w:p>
                <w:p w14:paraId="643EDF2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data- og kommunikationsuddannelsen (med specialer eller trin 2)</w:t>
                  </w:r>
                </w:p>
                <w:p w14:paraId="5B04452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elektrikeruddannelsen (med specialer)</w:t>
                  </w:r>
                </w:p>
                <w:p w14:paraId="4DDE669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elektronik- og svagstrømsuddannelsen</w:t>
                  </w:r>
                </w:p>
                <w:p w14:paraId="6811FB1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entreprenør- og landbrugsuddannelsen (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entreprenørmaskinmekaniker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, kranmekaniker,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landbrugsmaskinmekaniker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, landbrugssmed og personliftmekaniker)</w:t>
                  </w:r>
                </w:p>
                <w:p w14:paraId="14DA1AC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finmekanikeruddannelsen (finmekaniker og våbenmekaniker)</w:t>
                  </w:r>
                </w:p>
                <w:p w14:paraId="0E41854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flymekaniker</w:t>
                  </w:r>
                </w:p>
                <w:p w14:paraId="02A2D7D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industritekniker (specialer og trin 2 og 3)</w:t>
                  </w:r>
                </w:p>
                <w:p w14:paraId="3C3F7E9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køletekniker</w:t>
                  </w:r>
                </w:p>
                <w:p w14:paraId="6AE9449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lastvognsmekaniker (trin 2)</w:t>
                  </w:r>
                </w:p>
                <w:p w14:paraId="11FA74B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maskinsnedker</w:t>
                  </w:r>
                </w:p>
                <w:p w14:paraId="505C21C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personvognsmekaniker (trin 2)</w:t>
                  </w:r>
                </w:p>
                <w:p w14:paraId="79891AA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plastmager</w:t>
                  </w:r>
                </w:p>
                <w:p w14:paraId="1BD02B1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procesoperatør (trin 2)</w:t>
                  </w:r>
                </w:p>
                <w:p w14:paraId="1C121B0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skibsmekaniker</w:t>
                  </w:r>
                </w:p>
                <w:p w14:paraId="7DA29C5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skibsmontør</w:t>
                  </w:r>
                </w:p>
                <w:p w14:paraId="6254075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vvs-energiuddannelsen</w:t>
                  </w:r>
                </w:p>
                <w:p w14:paraId="4CABC50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vvs-uddannelsen</w:t>
                  </w:r>
                </w:p>
                <w:p w14:paraId="74B20DC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værktøjsuddannelsen (med specialer)</w:t>
                  </w:r>
                </w:p>
                <w:p w14:paraId="6DC8927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42A8D2F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61B192C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</w:t>
                  </w:r>
                </w:p>
                <w:p w14:paraId="74581E8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7398EDA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4CE1DED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295939C3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08C0CBD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Autoteknolog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Automotive Technology)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7D18CD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uddannelse</w:t>
                  </w:r>
                </w:p>
                <w:p w14:paraId="3D1520A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6E93370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20B311D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Cykel- og motorcykelmekaniker (trin 1 knallertmekaniker, trin 2 cykelmekaniker og trin 2 motorcykelmekaniker)</w:t>
                  </w:r>
                </w:p>
                <w:p w14:paraId="10C10AC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entreprenør- og landbrugsmaskinuddannelsen (med specialer og trin 2)</w:t>
                  </w:r>
                </w:p>
                <w:p w14:paraId="58C63BD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flymekaniker</w:t>
                  </w:r>
                </w:p>
                <w:p w14:paraId="47F1B97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karrosseriuddannelsen</w:t>
                  </w:r>
                </w:p>
                <w:p w14:paraId="1F65ADD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lager- og terminaluddannelsen</w:t>
                  </w:r>
                </w:p>
                <w:p w14:paraId="1ACB5B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lastvognsmekaniker (trin 2)</w:t>
                  </w:r>
                </w:p>
                <w:p w14:paraId="0692D49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mekaniker (trin 2)</w:t>
                  </w:r>
                </w:p>
                <w:p w14:paraId="49F1720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personvognsmekaniker (trin 2)</w:t>
                  </w:r>
                </w:p>
                <w:p w14:paraId="4EAF541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373A24B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4C9F4DF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</w:t>
                  </w:r>
                </w:p>
                <w:p w14:paraId="167E82C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0E6CC14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7D405DB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</w:t>
                  </w:r>
                </w:p>
              </w:tc>
            </w:tr>
            <w:tr w:rsidR="00A067DE" w:rsidRPr="00E24BF0" w14:paraId="181F5446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F09AB81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Byggekoordinator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construction and business, Construction Coordinator)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105608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1654439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39B245C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072B030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28B8A4DF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4F0AE2A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Byggetekniker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Construction Technology)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056459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Ansøgere optages på professionsbachelor i bygningskonstruktion, se bygningskonstruktør</w:t>
                  </w:r>
                </w:p>
              </w:tc>
            </w:tr>
            <w:tr w:rsidR="00A067DE" w:rsidRPr="00E24BF0" w14:paraId="1ECA4A35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E99D1E2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Operationel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cybersikkerhed (AP Graduate in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Operationel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Cyber Security)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E15A0E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Ansøgere optages på professionsbacheloruddannelsen i cybersikkerhed</w:t>
                  </w:r>
                </w:p>
              </w:tc>
            </w:tr>
            <w:tr w:rsidR="00A067DE" w:rsidRPr="00E24BF0" w14:paraId="24F402D8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18DA50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Driftsteknolog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– Offshore (AP Graduate in Management Technology Offshore)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1FFD15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0E0F808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</w:t>
                  </w:r>
                </w:p>
                <w:p w14:paraId="03C2872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58C86B7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Automatik- og procesuddannelsen (med specialer og trin 2)</w:t>
                  </w:r>
                </w:p>
                <w:p w14:paraId="1BCE9A5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beslagsmed</w:t>
                  </w:r>
                </w:p>
                <w:p w14:paraId="60035EE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boligmonteringsuddannelsen</w:t>
                  </w:r>
                </w:p>
                <w:p w14:paraId="7C5CD4A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bygningssnedker</w:t>
                  </w:r>
                </w:p>
                <w:p w14:paraId="1057EE5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bådmekaniker</w:t>
                  </w:r>
                </w:p>
                <w:p w14:paraId="185FD62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cnc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-tekniker</w:t>
                  </w:r>
                </w:p>
                <w:p w14:paraId="2FA664E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cykel- og motorcykelmekaniker (trin 1 knallertmekaniker, trin 2 cykelmekaniker og trin 2 motorcykelmekaniker)</w:t>
                  </w:r>
                </w:p>
                <w:p w14:paraId="1D793B7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elektrikeruddannelsen (med specialer)</w:t>
                  </w:r>
                </w:p>
                <w:p w14:paraId="4EEA5C3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elektronik- og svagstrømsuddannelsen</w:t>
                  </w:r>
                </w:p>
                <w:p w14:paraId="0FE118C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entreprenør- og landbrugsmaskinuddannelsen (med specialer og trin 2)</w:t>
                  </w:r>
                </w:p>
                <w:p w14:paraId="49805FD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finmekanikeruddannelsen (finmekaniker og våbenmekaniker)</w:t>
                  </w:r>
                </w:p>
                <w:p w14:paraId="5CEA656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flymekaniker</w:t>
                  </w:r>
                </w:p>
                <w:p w14:paraId="2740B1C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industriteknikeruddannelsen (med specialer)</w:t>
                  </w:r>
                </w:p>
                <w:p w14:paraId="77F1E4B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karrosseriuddannelsen (med specialer)</w:t>
                  </w:r>
                </w:p>
                <w:p w14:paraId="15DFC86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køletekniker (trin 2)</w:t>
                  </w:r>
                </w:p>
                <w:p w14:paraId="4518BAF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lastvognsmekaniker (trin 2)</w:t>
                  </w:r>
                </w:p>
                <w:p w14:paraId="60C9668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maritime håndværksfag (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bådbygger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)</w:t>
                  </w:r>
                </w:p>
                <w:p w14:paraId="296E355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mekaniker (trin 2)</w:t>
                  </w:r>
                </w:p>
                <w:p w14:paraId="0401E3B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metalsmed (med specialer)</w:t>
                  </w:r>
                </w:p>
                <w:p w14:paraId="578A90E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maskinsnedker</w:t>
                  </w:r>
                </w:p>
                <w:p w14:paraId="79E6573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møbelsnedker og orgelbygger</w:t>
                  </w:r>
                </w:p>
                <w:p w14:paraId="14ADD77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ortopædist</w:t>
                  </w:r>
                </w:p>
                <w:p w14:paraId="6C30BAE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personvognsmekaniker (trin 2)</w:t>
                  </w:r>
                </w:p>
                <w:p w14:paraId="247E868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procesoperatør (trin 2)</w:t>
                  </w:r>
                </w:p>
                <w:p w14:paraId="24FCEB9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skibsmekaniker (med specialer og trin 2)</w:t>
                  </w:r>
                </w:p>
                <w:p w14:paraId="15E729A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skibsmontør (trin 2)</w:t>
                  </w:r>
                </w:p>
                <w:p w14:paraId="6035695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skibstekniker (trin 2)</w:t>
                  </w:r>
                </w:p>
                <w:p w14:paraId="7C173CF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skorstensfejer (trin 2)</w:t>
                  </w:r>
                </w:p>
                <w:p w14:paraId="228AD46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smed (med specialer)</w:t>
                  </w:r>
                </w:p>
                <w:p w14:paraId="43044DD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snedker (med specialer)</w:t>
                  </w:r>
                </w:p>
                <w:p w14:paraId="1729F3D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støberitekniker (med specialer)</w:t>
                  </w:r>
                </w:p>
                <w:p w14:paraId="3F7C395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</w:t>
                  </w:r>
                </w:p>
                <w:p w14:paraId="1BB0042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vvs-energiuddannelsen</w:t>
                  </w:r>
                </w:p>
                <w:p w14:paraId="4A9C7F0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vvs-uddannelsen</w:t>
                  </w:r>
                </w:p>
                <w:p w14:paraId="70C1D2C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værktøjsuddannelsen (med specialer)</w:t>
                  </w:r>
                </w:p>
                <w:p w14:paraId="56BF448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02B5BA9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10C4769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matematik C</w:t>
                  </w:r>
                </w:p>
                <w:p w14:paraId="5C05839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5A967D2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5A4BB1E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43E7D317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01DE6D8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Energiteknolog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Energy Technology)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62DC62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3517D6A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Fysik C og matematik C</w:t>
                  </w:r>
                </w:p>
                <w:p w14:paraId="6E91C01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688432B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Anlægsstruktør</w:t>
                  </w:r>
                  <w:proofErr w:type="spellEnd"/>
                </w:p>
                <w:p w14:paraId="329B4F9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automatik- og procesuddannelsen (med specialer og trin 2)</w:t>
                  </w:r>
                </w:p>
                <w:p w14:paraId="0B49CA1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brolægger</w:t>
                  </w:r>
                </w:p>
                <w:p w14:paraId="28D9E96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bygningssnedker</w:t>
                  </w:r>
                </w:p>
                <w:p w14:paraId="4ADD197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bygningsstruktør</w:t>
                  </w:r>
                  <w:proofErr w:type="spellEnd"/>
                </w:p>
                <w:p w14:paraId="1F26074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ejendomsservicetekniker</w:t>
                  </w:r>
                </w:p>
                <w:p w14:paraId="10F0FE1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elektrikeruddannelsen (med specialer)</w:t>
                  </w:r>
                </w:p>
                <w:p w14:paraId="08516C8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elektronik- og svagstrømsuddannelsen</w:t>
                  </w:r>
                </w:p>
                <w:p w14:paraId="36BDA0F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køletekniker (trin 2)</w:t>
                  </w:r>
                </w:p>
                <w:p w14:paraId="23D5958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maskinsnedker</w:t>
                  </w:r>
                </w:p>
                <w:p w14:paraId="53D6157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murer (trin 2)</w:t>
                  </w:r>
                </w:p>
                <w:p w14:paraId="570148C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møbelsnedker og orgelbygger</w:t>
                  </w:r>
                </w:p>
                <w:p w14:paraId="67519AA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plastmager</w:t>
                  </w:r>
                </w:p>
                <w:p w14:paraId="40A7313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procesoperatør (trin 2)</w:t>
                  </w:r>
                </w:p>
                <w:p w14:paraId="6917F36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smed (med specialer)</w:t>
                  </w:r>
                </w:p>
                <w:p w14:paraId="56E2A4B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snedker (med specialer)</w:t>
                  </w:r>
                </w:p>
                <w:p w14:paraId="4FD6E86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</w:t>
                  </w:r>
                </w:p>
                <w:p w14:paraId="029FDB3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isolatør</w:t>
                  </w:r>
                </w:p>
                <w:p w14:paraId="49AAA91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træfagenes byggeuddannelse</w:t>
                  </w:r>
                </w:p>
                <w:p w14:paraId="3325FA2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vvs-energiuddannelsen</w:t>
                  </w:r>
                </w:p>
                <w:p w14:paraId="52FB75E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vvs-uddannelsen</w:t>
                  </w:r>
                </w:p>
                <w:p w14:paraId="13E5F0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7758E38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281CAE2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</w:t>
                  </w:r>
                </w:p>
                <w:p w14:paraId="6F528D7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4D0948D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783C7F2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35685320" w14:textId="77777777" w:rsidTr="00B74894">
              <w:trPr>
                <w:trHeight w:val="1155"/>
              </w:trPr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F99E9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 xml:space="preserve">Installatør, stærkstrøm (AP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Graduate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in Service Engineering)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E8CA86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352628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Automatik- og procesuddannelsen (med specialer og trin 2)</w:t>
                  </w:r>
                </w:p>
                <w:p w14:paraId="13D970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elektrikeruddannelsen (med specialer)</w:t>
                  </w:r>
                </w:p>
                <w:p w14:paraId="17AA8E5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elektronik- og svagstrømsuddannelsen</w:t>
                  </w:r>
                </w:p>
                <w:p w14:paraId="0523470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1C295EC1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E49B0F6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Installatør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, VVS (AP Graduate in Service Engineering)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C16D25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4291238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Smed (med specialer og trin 2)</w:t>
                  </w:r>
                </w:p>
                <w:p w14:paraId="550C177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vvs-energiuddannelsen</w:t>
                  </w:r>
                </w:p>
                <w:p w14:paraId="4BECA63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vvs-uddannelsen</w:t>
                  </w:r>
                </w:p>
                <w:p w14:paraId="50B0729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31205143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A24DFA9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Kort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landmålingstekniker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Construction Technology)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eller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Surveying and Mapping)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3A5568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28F51D8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</w:t>
                  </w:r>
                </w:p>
                <w:p w14:paraId="5E7AD5E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296DD80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Anlægsstruktør</w:t>
                  </w:r>
                  <w:proofErr w:type="spellEnd"/>
                </w:p>
                <w:p w14:paraId="7605C38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brolægger</w:t>
                  </w:r>
                </w:p>
                <w:p w14:paraId="562B38A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bygningsmaler</w:t>
                  </w:r>
                </w:p>
                <w:p w14:paraId="532A6A3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bygningssnedker</w:t>
                  </w:r>
                </w:p>
                <w:p w14:paraId="1D39954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bygningsstruktør</w:t>
                  </w:r>
                  <w:proofErr w:type="spellEnd"/>
                </w:p>
                <w:p w14:paraId="451F86D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detailhandelsuddannelsen (med specialer)</w:t>
                  </w:r>
                </w:p>
                <w:p w14:paraId="6585216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ejendomsservicetekniker</w:t>
                  </w:r>
                </w:p>
                <w:p w14:paraId="3F60305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elektrikeruddannelsen (med specialer)</w:t>
                  </w:r>
                </w:p>
                <w:p w14:paraId="682B0FA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handelsuddannelse (med specialer)</w:t>
                  </w:r>
                </w:p>
                <w:p w14:paraId="5703A32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maskinsnedker</w:t>
                  </w:r>
                </w:p>
                <w:p w14:paraId="4195E45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murer (trin 2)</w:t>
                  </w:r>
                </w:p>
                <w:p w14:paraId="2E65655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møbelsnedker og orgelbygger</w:t>
                  </w:r>
                </w:p>
                <w:p w14:paraId="02ECEFD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snedker (bygningssnedker)</w:t>
                  </w:r>
                </w:p>
                <w:p w14:paraId="56B9673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snedker (med specialer)</w:t>
                  </w:r>
                </w:p>
                <w:p w14:paraId="21B9829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tagdækker</w:t>
                  </w:r>
                </w:p>
                <w:p w14:paraId="64D3FB5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 (bygge og anlæg)</w:t>
                  </w:r>
                </w:p>
                <w:p w14:paraId="335E886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isolatør</w:t>
                  </w:r>
                </w:p>
                <w:p w14:paraId="4CA2E58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træfagenes byggeuddannelse</w:t>
                  </w:r>
                </w:p>
                <w:p w14:paraId="204C424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vvs-energiuddannelsen</w:t>
                  </w:r>
                </w:p>
                <w:p w14:paraId="2897C6F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vvs-uddannelsen</w:t>
                  </w:r>
                </w:p>
                <w:p w14:paraId="61B96A9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213A1F4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4DCEE87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matematik C</w:t>
                  </w:r>
                </w:p>
                <w:p w14:paraId="15BA13B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1E9373E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19D23AA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15EDE896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FDA4D35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Maritim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teknolog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Maritime Technology)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4D0CA3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48EB53C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Fysik C og matematik C</w:t>
                  </w:r>
                </w:p>
                <w:p w14:paraId="06FA26C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45AD80B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Automatik- og procesuddannelsen (med specialer og trin 2)</w:t>
                  </w:r>
                </w:p>
                <w:p w14:paraId="2C2F0A8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befaren skibsassistent</w:t>
                  </w:r>
                </w:p>
                <w:p w14:paraId="23B48D8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beslag</w:t>
                  </w:r>
                  <w:del w:id="20" w:author="Rikke Lise Simested" w:date="2025-11-14T10:40:00Z">
                    <w:r w:rsidRPr="00E24BF0" w:rsidDel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>s</w:delText>
                    </w:r>
                  </w:del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smed</w:t>
                  </w:r>
                </w:p>
                <w:p w14:paraId="60A73B4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bådmekaniker</w:t>
                  </w:r>
                </w:p>
                <w:p w14:paraId="0A990F1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cnc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-tekniker</w:t>
                  </w:r>
                </w:p>
                <w:p w14:paraId="2CE3F2F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elektrikeruddannelsen (med specialer)</w:t>
                  </w:r>
                </w:p>
                <w:p w14:paraId="3FEBD36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elektronik- og svagstrømsuddannelsen</w:t>
                  </w:r>
                </w:p>
                <w:p w14:paraId="5519032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finmekanikeruddannelsen (finmekaniker og våbenmekaniker)</w:t>
                  </w:r>
                </w:p>
                <w:p w14:paraId="3B9BFED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flymekaniker</w:t>
                  </w:r>
                </w:p>
                <w:p w14:paraId="6A8C2CA2" w14:textId="1A2D1095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industriteknik</w:t>
                  </w:r>
                  <w:ins w:id="21" w:author="Rikke Lise Simested" w:date="2025-11-14T10:41:00Z">
                    <w:r w:rsidR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>er</w:t>
                    </w:r>
                  </w:ins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uddannelsen (med specialer)</w:t>
                  </w:r>
                </w:p>
                <w:p w14:paraId="1E993B5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køletekniker (trin 2)</w:t>
                  </w:r>
                </w:p>
                <w:p w14:paraId="77862F1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lastvognsmekaniker (trin 2)</w:t>
                  </w:r>
                </w:p>
                <w:p w14:paraId="71C8EE2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maritime håndværksfag (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bådbygger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)</w:t>
                  </w:r>
                </w:p>
                <w:p w14:paraId="4464362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maskinsnedker</w:t>
                  </w:r>
                </w:p>
                <w:p w14:paraId="537DC7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mekaniker (trin 2)</w:t>
                  </w:r>
                </w:p>
                <w:p w14:paraId="1B6C194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metalsmed (med specialer)</w:t>
                  </w:r>
                </w:p>
                <w:p w14:paraId="1D11AF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personvognsmekaniker (trin 2)</w:t>
                  </w:r>
                </w:p>
                <w:p w14:paraId="4A736B6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plastmager</w:t>
                  </w:r>
                </w:p>
                <w:p w14:paraId="48ECA83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procesoperatør (trin 2)</w:t>
                  </w:r>
                </w:p>
                <w:p w14:paraId="39FEE0C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skibsmekaniker (med specialer og trin 2)</w:t>
                  </w:r>
                </w:p>
                <w:p w14:paraId="02015FF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skibsmontør (trin 2)</w:t>
                  </w:r>
                </w:p>
                <w:p w14:paraId="09CAAF3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skibstekniker (trin 2)</w:t>
                  </w:r>
                </w:p>
                <w:p w14:paraId="3FB0A4D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smed (med specialer)</w:t>
                  </w:r>
                </w:p>
                <w:p w14:paraId="76B02D4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støberitekniker (med specialer)</w:t>
                  </w:r>
                </w:p>
                <w:p w14:paraId="5FC6BAC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</w:t>
                  </w:r>
                </w:p>
                <w:p w14:paraId="65F8ACB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isolatør</w:t>
                  </w:r>
                </w:p>
                <w:p w14:paraId="1007312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vvs-energiuddannelsen</w:t>
                  </w:r>
                </w:p>
                <w:p w14:paraId="7EF4F62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vvs-uddannelsen</w:t>
                  </w:r>
                </w:p>
                <w:p w14:paraId="16956D8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værktøjsuddannelsen (trin 1 og 2)</w:t>
                  </w:r>
                </w:p>
                <w:p w14:paraId="7D98731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5C84346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56DA9DB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Fysik C og matematik C</w:t>
                  </w:r>
                </w:p>
                <w:p w14:paraId="1BE0867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0F924930" w14:textId="4DE1E910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de maritime professionsbachelor</w:t>
                  </w:r>
                  <w:ins w:id="22" w:author="Rikke Lise Simested" w:date="2025-11-14T10:44:00Z">
                    <w:r w:rsidR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>u</w:t>
                    </w:r>
                  </w:ins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ddannelser</w:t>
                  </w:r>
                </w:p>
                <w:p w14:paraId="7A0E696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05D63667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300927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Produktionsteknolog (AP Graduate in Production Technology)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7FECBA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74D6730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</w:t>
                  </w:r>
                </w:p>
                <w:p w14:paraId="6208567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74EB166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Automatik- og procesuddannelsen (med specialer og trin 2)</w:t>
                  </w:r>
                </w:p>
                <w:p w14:paraId="79C69C0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beslagsmed</w:t>
                  </w:r>
                </w:p>
                <w:p w14:paraId="535D484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boligmonteringsuddannelsen</w:t>
                  </w:r>
                </w:p>
                <w:p w14:paraId="3CABD15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bygningssnedker</w:t>
                  </w:r>
                </w:p>
                <w:p w14:paraId="268B043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cnc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-tekniker (trin 2)</w:t>
                  </w:r>
                </w:p>
                <w:p w14:paraId="3E2DBDB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cykel- og motorcykelmekaniker (trin 1 knallertmekaniker, trin 2 cykelmekaniker og trin 2 motorcykelmekaniker)</w:t>
                  </w:r>
                </w:p>
                <w:p w14:paraId="7BD432D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elektrikeruddannelsen (med specialer)</w:t>
                  </w:r>
                </w:p>
                <w:p w14:paraId="16AED9F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elektronik- og svagstrømsuddannelsen</w:t>
                  </w:r>
                </w:p>
                <w:p w14:paraId="4CEBADD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entreprenør- og landbrugsmaskinuddannelsen (trin 2 og speciale kranmekaniker)</w:t>
                  </w:r>
                </w:p>
                <w:p w14:paraId="08781EC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finmekaniker (med specialer og trin 2)</w:t>
                  </w:r>
                </w:p>
                <w:p w14:paraId="034118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flymekaniker</w:t>
                  </w:r>
                </w:p>
                <w:p w14:paraId="734286D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gartner</w:t>
                  </w:r>
                </w:p>
                <w:p w14:paraId="5A3B29CA" w14:textId="7A0FA518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industriteknik</w:t>
                  </w:r>
                  <w:ins w:id="23" w:author="Rikke Lise Simested" w:date="2025-11-14T10:45:00Z">
                    <w:r w:rsidR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>er</w:t>
                    </w:r>
                  </w:ins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uddannelsen (alle trin og specialer)</w:t>
                  </w:r>
                </w:p>
                <w:p w14:paraId="2ABF12C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karrosseriuddannelsen</w:t>
                  </w:r>
                </w:p>
                <w:p w14:paraId="7F3F774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køletekniker (trin 2)</w:t>
                  </w:r>
                </w:p>
                <w:p w14:paraId="40D0316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landbrugsuddannelsen</w:t>
                  </w:r>
                </w:p>
                <w:p w14:paraId="0E04A02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lastvognsmekaniker (trin 2)</w:t>
                  </w:r>
                </w:p>
                <w:p w14:paraId="627FC5B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maskinsnedker (trin 2)</w:t>
                  </w:r>
                </w:p>
                <w:p w14:paraId="5ACFD78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mekaniker (trin 2)</w:t>
                  </w:r>
                </w:p>
                <w:p w14:paraId="728BAFF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metalsmed (med specialer)</w:t>
                  </w:r>
                </w:p>
                <w:p w14:paraId="73EAFF8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møbelsnedker og orgelbygger</w:t>
                  </w:r>
                </w:p>
                <w:p w14:paraId="1959EC0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ortopædist</w:t>
                  </w:r>
                </w:p>
                <w:p w14:paraId="29C0D0D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personvognsmekaniker (trin 2)</w:t>
                  </w:r>
                </w:p>
                <w:p w14:paraId="65188B1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plastmager (trin 2)</w:t>
                  </w:r>
                </w:p>
                <w:p w14:paraId="799CDA0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procesoperatør (trin 2)</w:t>
                  </w:r>
                </w:p>
                <w:p w14:paraId="1165353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skibsmekaniker (trin 2)</w:t>
                  </w:r>
                </w:p>
                <w:p w14:paraId="72B7E77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skibsmontør (trin 2)</w:t>
                  </w:r>
                </w:p>
                <w:p w14:paraId="14384BB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skibstekniker (trin 2)</w:t>
                  </w:r>
                </w:p>
                <w:p w14:paraId="4EBDE3B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skorstensfejer (trin 2)</w:t>
                  </w:r>
                </w:p>
                <w:p w14:paraId="65D6498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smed (med specialer)</w:t>
                  </w:r>
                </w:p>
                <w:p w14:paraId="68CEF27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snedker (med specialer)</w:t>
                  </w:r>
                </w:p>
                <w:p w14:paraId="6639A5A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støberitekniker (trin 2)</w:t>
                  </w:r>
                </w:p>
                <w:p w14:paraId="4C96299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teater-, event- og av-tekniker</w:t>
                  </w:r>
                </w:p>
                <w:p w14:paraId="37C5E80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</w:t>
                  </w:r>
                </w:p>
                <w:p w14:paraId="3E636FD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vindmølletekniker (med specialer)</w:t>
                  </w:r>
                </w:p>
                <w:p w14:paraId="07C7863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vvs-energiuddannelsen</w:t>
                  </w:r>
                </w:p>
                <w:p w14:paraId="0C75D64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vvs-uddannelsen</w:t>
                  </w:r>
                </w:p>
                <w:p w14:paraId="1FA984B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værktøjsuddannelsen (trin 1 og 2)</w:t>
                  </w:r>
                </w:p>
                <w:p w14:paraId="4555E33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0AFA49F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3EF436D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matematik C</w:t>
                  </w:r>
                </w:p>
                <w:p w14:paraId="39E7983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04C82B5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ingeniøruddannelsen</w:t>
                  </w:r>
                </w:p>
                <w:p w14:paraId="0E34420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</w:tbl>
          <w:p w14:paraId="05F1CCD0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5DA4D64A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lastRenderedPageBreak/>
        <w:t>Merkantilt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25400DB2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8220"/>
            </w:tblGrid>
            <w:tr w:rsidR="00A067DE" w:rsidRPr="00E24BF0" w14:paraId="1FFD4323" w14:textId="77777777" w:rsidTr="001277E5"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7BDB85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82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454B05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3B85A4E5" w14:textId="77777777" w:rsidTr="001277E5"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205472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Financial controller</w:t>
                  </w:r>
                </w:p>
              </w:tc>
              <w:tc>
                <w:tcPr>
                  <w:tcW w:w="82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F8811F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1226064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matematik B eller virksomhedsøkonomi B</w:t>
                  </w:r>
                </w:p>
                <w:p w14:paraId="57CC7C1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5AC10FB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matematik B eller virksomhedsøkonomi B</w:t>
                  </w:r>
                </w:p>
              </w:tc>
            </w:tr>
            <w:tr w:rsidR="00A067DE" w:rsidRPr="00E24BF0" w14:paraId="08CDA6DF" w14:textId="77777777" w:rsidTr="001277E5"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113B9DD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Finansøkonom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Financial Management)</w:t>
                  </w:r>
                </w:p>
              </w:tc>
              <w:tc>
                <w:tcPr>
                  <w:tcW w:w="82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CCE108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485BE7B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matematik B eller virksomhedsøkonomi B</w:t>
                  </w:r>
                </w:p>
                <w:p w14:paraId="08D498C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5EF56FC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matematik B eller virksomhedsøkonomi B</w:t>
                  </w:r>
                </w:p>
              </w:tc>
            </w:tr>
            <w:tr w:rsidR="00A067DE" w:rsidRPr="00E24BF0" w14:paraId="7A317536" w14:textId="77777777" w:rsidTr="001277E5"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487655E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Handelsøkonom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Commerce Management)</w:t>
                  </w:r>
                </w:p>
              </w:tc>
              <w:tc>
                <w:tcPr>
                  <w:tcW w:w="82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948B55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2562B86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</w:t>
                  </w:r>
                </w:p>
                <w:p w14:paraId="57493EC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2FFA3FB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Detailhandelsuddannelsen (med specialer)</w:t>
                  </w:r>
                </w:p>
                <w:p w14:paraId="2E6A5C9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eventkoordinator (trin 2 hvis gl. ordning)</w:t>
                  </w:r>
                </w:p>
                <w:p w14:paraId="416FE1C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gourmetslagter (med specialer)</w:t>
                  </w:r>
                </w:p>
                <w:p w14:paraId="7C357AF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handelsuddannelsen (med specialer)</w:t>
                  </w:r>
                </w:p>
                <w:p w14:paraId="2ABB303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kontoruddannelsen (med specialer)</w:t>
                  </w:r>
                </w:p>
                <w:p w14:paraId="6A36A48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4D53698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14040B4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erhvervsøkonomi D eller matematik D</w:t>
                  </w:r>
                </w:p>
              </w:tc>
            </w:tr>
            <w:tr w:rsidR="00A067DE" w:rsidRPr="00E24BF0" w14:paraId="37C2B282" w14:textId="77777777" w:rsidTr="001277E5"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66A9153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Logistikøkonom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Logistic Management)</w:t>
                  </w:r>
                </w:p>
              </w:tc>
              <w:tc>
                <w:tcPr>
                  <w:tcW w:w="82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1560EF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6D89168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enten erhvervsøkonomi C eller matematik C eller virksomhedsøkonomi C</w:t>
                  </w:r>
                </w:p>
                <w:p w14:paraId="3F335D5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308FBF8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Buschauffør i kollektiv trafik (trin 3)</w:t>
                  </w:r>
                </w:p>
                <w:p w14:paraId="15B33C0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handelsuddannelsen (med specialer)</w:t>
                  </w:r>
                </w:p>
                <w:p w14:paraId="1812321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kontoruddannelsen (med specialer)</w:t>
                  </w:r>
                </w:p>
                <w:p w14:paraId="0D1908A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kranuddannelsen (trin 3)</w:t>
                  </w:r>
                </w:p>
                <w:p w14:paraId="146ED10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kørselsdisponent</w:t>
                  </w:r>
                </w:p>
                <w:p w14:paraId="7A54EC6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lager- og terminaluddannelsen (trin 3)</w:t>
                  </w:r>
                </w:p>
                <w:p w14:paraId="26FD16F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personbefordringsuddannelsen (trin 3)</w:t>
                  </w:r>
                </w:p>
                <w:p w14:paraId="5667A1F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postuddannelsen (trin 3)</w:t>
                  </w:r>
                </w:p>
                <w:p w14:paraId="60BDEB4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turistbuschauffør (trin 2)</w:t>
                  </w:r>
                </w:p>
                <w:p w14:paraId="70F70AF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vejgodstransportuddannelsen (trin 3)</w:t>
                  </w:r>
                </w:p>
                <w:p w14:paraId="506D2E6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079907F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14D4836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matematik C</w:t>
                  </w:r>
                </w:p>
              </w:tc>
            </w:tr>
            <w:tr w:rsidR="00A067DE" w:rsidRPr="00E24BF0" w14:paraId="1D1A1A47" w14:textId="77777777" w:rsidTr="001277E5"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346EAC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 xml:space="preserve">Markedsføringsøkonom (AP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Graduate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in Marketing Management)</w:t>
                  </w:r>
                </w:p>
              </w:tc>
              <w:tc>
                <w:tcPr>
                  <w:tcW w:w="82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2A903E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790745D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matematik B eller virksomhedsøkonomi B</w:t>
                  </w:r>
                </w:p>
                <w:p w14:paraId="270F97F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1C4665A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matematik B eller virksomhedsøkonomi B</w:t>
                  </w:r>
                </w:p>
                <w:p w14:paraId="53B69FF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2023C0F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markedsføringsøkonom</w:t>
                  </w:r>
                </w:p>
                <w:p w14:paraId="16AD9AD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B og engelsk C</w:t>
                  </w:r>
                </w:p>
              </w:tc>
            </w:tr>
            <w:tr w:rsidR="00A067DE" w:rsidRPr="00E24BF0" w14:paraId="50E663ED" w14:textId="77777777" w:rsidTr="001277E5"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D6EC60D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Service-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oplevelsesøkonom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(AP Graduate in Service and Experience Management)</w:t>
                  </w:r>
                </w:p>
              </w:tc>
              <w:tc>
                <w:tcPr>
                  <w:tcW w:w="82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DB0934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2A0FBBC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eller erhvervsøkonomi C eller virksomhedsøkonomi C</w:t>
                  </w:r>
                </w:p>
                <w:p w14:paraId="38A2996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</w:p>
                <w:p w14:paraId="50E2F5E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Bager (trin 2)</w:t>
                  </w:r>
                </w:p>
                <w:p w14:paraId="2E008CB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detailhandelsuddannelsen (med specialer)</w:t>
                  </w:r>
                </w:p>
                <w:p w14:paraId="662219B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eventkoordinator (trin 2 hvis gl. ordning)</w:t>
                  </w:r>
                </w:p>
                <w:p w14:paraId="45429E1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gastronom (med specialer)</w:t>
                  </w:r>
                </w:p>
                <w:p w14:paraId="27B87D5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gourmetslagter (med specialer)</w:t>
                  </w:r>
                </w:p>
                <w:p w14:paraId="6BACBB3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handelsuddannelsen (med specialer)</w:t>
                  </w:r>
                </w:p>
                <w:p w14:paraId="5C97BDB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konditor (trin 2)</w:t>
                  </w:r>
                </w:p>
                <w:p w14:paraId="44561C4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kontoruddannelsen (med specialer)</w:t>
                  </w:r>
                </w:p>
                <w:p w14:paraId="3687A0D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receptionist</w:t>
                  </w:r>
                </w:p>
                <w:p w14:paraId="0C332CA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tjener (trin 2)</w:t>
                  </w:r>
                </w:p>
                <w:p w14:paraId="2244F1D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49FF740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68138BC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eller erhvervsøkonomi C eller virksomhedsøkonomi C</w:t>
                  </w:r>
                </w:p>
              </w:tc>
            </w:tr>
          </w:tbl>
          <w:p w14:paraId="319466FF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255A1CF7" w14:textId="77777777" w:rsidR="00A067DE" w:rsidRPr="00E24BF0" w:rsidRDefault="00A067DE" w:rsidP="00A067DE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i/>
          <w:iCs/>
          <w:color w:val="212529"/>
          <w:sz w:val="23"/>
          <w:szCs w:val="23"/>
          <w:lang w:eastAsia="da-DK"/>
        </w:rPr>
        <w:lastRenderedPageBreak/>
        <w:t>Professionsbacheloruddannelser</w:t>
      </w:r>
    </w:p>
    <w:p w14:paraId="0D15E528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Design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6B1A1EB2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6109"/>
            </w:tblGrid>
            <w:tr w:rsidR="00A067DE" w:rsidRPr="00E24BF0" w14:paraId="478B38E8" w14:textId="77777777" w:rsidTr="00B74894">
              <w:tc>
                <w:tcPr>
                  <w:tcW w:w="45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C04F69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6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573D3A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2D0F98EB" w14:textId="77777777" w:rsidTr="00B74894">
              <w:tc>
                <w:tcPr>
                  <w:tcW w:w="45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312FF9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smykker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business (Bachelor in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Jewellery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, Technology and Business)</w:t>
                  </w:r>
                </w:p>
              </w:tc>
              <w:tc>
                <w:tcPr>
                  <w:tcW w:w="61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AE304A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0235CC7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  <w:p w14:paraId="64F0BBC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025FB78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</w:tc>
            </w:tr>
          </w:tbl>
          <w:p w14:paraId="4A6A4D09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641876FE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Medie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56D73FDD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0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76"/>
              <w:gridCol w:w="6929"/>
            </w:tblGrid>
            <w:tr w:rsidR="00A067DE" w:rsidRPr="00E24BF0" w14:paraId="15C16867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999D08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CE0C3B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085BB64B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7CEE2E1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animation (Bachelor of Animation)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6E292B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0D22C96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  <w:p w14:paraId="0A94346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72AA322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Digital media</w:t>
                  </w:r>
                </w:p>
                <w:p w14:paraId="0653A00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mediegrafiker</w:t>
                  </w:r>
                </w:p>
                <w:p w14:paraId="512EB82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</w:tc>
            </w:tr>
            <w:tr w:rsidR="00A067DE" w:rsidRPr="00E24BF0" w14:paraId="0627FB69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16D13F8" w14:textId="215CB91B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dansk tegnsprog</w:t>
                  </w:r>
                  <w:del w:id="24" w:author="Rikke Lise Simested" w:date="2025-10-08T13:55:00Z">
                    <w:r w:rsidRPr="00E24BF0" w:rsidDel="00983F79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 xml:space="preserve"> og tolkning</w:delText>
                    </w:r>
                  </w:del>
                  <w:ins w:id="25" w:author="Rikke Lise Simested" w:date="2025-10-09T08:25:00Z">
                    <w:r w:rsidR="00DE7C79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 xml:space="preserve"> (</w:t>
                    </w:r>
                    <w:r w:rsidR="00DE7C79" w:rsidRPr="008467FC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>Bachelor of Danish Sign Language Interpreter)</w:t>
                    </w:r>
                  </w:ins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0A3D7D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89BA57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: Dansk A, engelsk B og enten samfundsfag C, samtidshistorie C eller historie C og bestået adgangsprøve</w:t>
                  </w:r>
                </w:p>
              </w:tc>
            </w:tr>
            <w:tr w:rsidR="00A067DE" w:rsidRPr="00E24BF0" w14:paraId="69CF629A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6E4A6B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Professionsbachelor i fremmedsprog og digital markedskommunikation (Bachelor of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one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Foreign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Language and Digital Marketing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Communication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CDC7D7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41C626E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A eller tysk begyndersprog på A niveau eller tysk fortsættersprog på B niveau afhængig af det valgte sprog</w:t>
                  </w:r>
                </w:p>
              </w:tc>
            </w:tr>
            <w:tr w:rsidR="00A067DE" w:rsidRPr="00E24BF0" w14:paraId="28C13525" w14:textId="77777777" w:rsidTr="00B74894">
              <w:trPr>
                <w:trHeight w:val="600"/>
              </w:trPr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406A35B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fotojournalist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in Photo Journalism)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DB5CC1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6263C67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</w:tc>
            </w:tr>
            <w:tr w:rsidR="00A067DE" w:rsidRPr="00E24BF0" w14:paraId="3646B328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720A097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filmproduktionsledelse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Production Management Film and TV Drama)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9BD73A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40AD3B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  <w:p w14:paraId="3E68EB9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5A23176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Film- og tv-produktionsuddannelsen</w:t>
                  </w:r>
                </w:p>
                <w:p w14:paraId="0F46E8C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eventkoordinator (trin 2 hvis gl. ordning)</w:t>
                  </w:r>
                </w:p>
                <w:p w14:paraId="2E5CB98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</w:tc>
            </w:tr>
            <w:tr w:rsidR="00A067DE" w:rsidRPr="00E24BF0" w14:paraId="6F397387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153DF1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Professionsbachelor i grafisk fortælling (Bachelor in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Graphic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Storytelling)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9A191B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665F69E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  <w:p w14:paraId="756E8FA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2D8986C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Grafisk tekniker</w:t>
                  </w:r>
                </w:p>
                <w:p w14:paraId="1004786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mediegrafiker</w:t>
                  </w:r>
                </w:p>
                <w:p w14:paraId="168BE7C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  <w:p w14:paraId="1047876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2322202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</w:tc>
            </w:tr>
            <w:tr w:rsidR="00A067DE" w:rsidRPr="00E24BF0" w14:paraId="34B6A992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A11F4B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grafisk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kommunikation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Graphic Communication)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DE4B41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9DEB4D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  <w:p w14:paraId="6FCD9E0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3E35979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Digital media</w:t>
                  </w:r>
                </w:p>
                <w:p w14:paraId="290461B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grafisk tekniker</w:t>
                  </w:r>
                </w:p>
                <w:p w14:paraId="2826046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mediegrafiker (trin 2)</w:t>
                  </w:r>
                </w:p>
                <w:p w14:paraId="558473A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skiltetekniker</w:t>
                  </w:r>
                </w:p>
                <w:p w14:paraId="5554E3D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</w:tc>
            </w:tr>
            <w:tr w:rsidR="00A067DE" w:rsidRPr="00E24BF0" w14:paraId="360B1BA4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E940B6C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, journalist (Bachelor of Journalism)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0870FB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0872C56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</w:tc>
            </w:tr>
            <w:tr w:rsidR="00A067DE" w:rsidRPr="00E24BF0" w14:paraId="3FB5D1DB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33030A7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kommunikation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Communication)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AC75AD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CF50B0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enten matematik B eller virksomhedsøkonomi B</w:t>
                  </w:r>
                </w:p>
              </w:tc>
            </w:tr>
            <w:tr w:rsidR="00A067DE" w:rsidRPr="00E24BF0" w14:paraId="62CBF36C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D409A1F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lyddesign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Sound Design)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2656FC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387D067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  <w:p w14:paraId="2F6D1A4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07951D76" w14:textId="74DE88D9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Digital </w:t>
                  </w:r>
                  <w:del w:id="26" w:author="Rikke Lise Simested" w:date="2025-11-14T10:46:00Z">
                    <w:r w:rsidRPr="00E24BF0" w:rsidDel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>M</w:delText>
                    </w:r>
                  </w:del>
                  <w:ins w:id="27" w:author="Rikke Lise Simested" w:date="2025-11-14T10:46:00Z">
                    <w:r w:rsidR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>m</w:t>
                    </w:r>
                  </w:ins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edia</w:t>
                  </w:r>
                </w:p>
                <w:p w14:paraId="7E97F64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</w:t>
                  </w:r>
                </w:p>
                <w:p w14:paraId="26D00DC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elektronik- og svagstrømsuddannelsen</w:t>
                  </w:r>
                </w:p>
                <w:p w14:paraId="16ACB10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elektronikoperatør</w:t>
                  </w:r>
                </w:p>
                <w:p w14:paraId="7A0F51E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film- og tv-produktionsuddannelsen</w:t>
                  </w:r>
                </w:p>
                <w:p w14:paraId="38C6AD6A" w14:textId="4857F4AB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teater-event- og </w:t>
                  </w:r>
                  <w:del w:id="28" w:author="Rikke Lise Simested" w:date="2025-11-14T10:46:00Z">
                    <w:r w:rsidRPr="00E24BF0" w:rsidDel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>AV</w:delText>
                    </w:r>
                  </w:del>
                  <w:ins w:id="29" w:author="Rikke Lise Simested" w:date="2025-11-14T10:46:00Z">
                    <w:r w:rsidR="00AC7AE5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t>av</w:t>
                    </w:r>
                  </w:ins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-teknikeruddannelsen</w:t>
                  </w:r>
                </w:p>
                <w:p w14:paraId="38F79DE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bestået adgangsprøve</w:t>
                  </w:r>
                </w:p>
                <w:p w14:paraId="0E70FA4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1F3DAC4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Musikalsk grundkursus (MGK)</w:t>
                  </w:r>
                </w:p>
                <w:p w14:paraId="1C07657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bestået adgangsprøve</w:t>
                  </w:r>
                </w:p>
              </w:tc>
            </w:tr>
            <w:tr w:rsidR="00A067DE" w:rsidRPr="00E24BF0" w14:paraId="72EFF124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5465FB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Professionsbachelor i medieproduktion og ledelse (Bachelor of Media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Production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and Management)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7D37F8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47D0E5F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  <w:p w14:paraId="34121E5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3623275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Film- og tv-produktionsuddannelsen (trin 2)</w:t>
                  </w:r>
                </w:p>
                <w:p w14:paraId="7DA8AA0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fotograf</w:t>
                  </w:r>
                </w:p>
                <w:p w14:paraId="4A902A6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gram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digital</w:t>
                  </w:r>
                  <w:proofErr w:type="gram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media</w:t>
                  </w:r>
                </w:p>
                <w:p w14:paraId="17B6C90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grafisk tekniker</w:t>
                  </w:r>
                </w:p>
                <w:p w14:paraId="5A4B83D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mediegrafiker (trin 2)</w:t>
                  </w:r>
                </w:p>
                <w:p w14:paraId="1E0E791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teater-, event- og av-tekniker</w:t>
                  </w:r>
                </w:p>
                <w:p w14:paraId="2C48765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</w:tc>
            </w:tr>
            <w:tr w:rsidR="00A067DE" w:rsidRPr="00E24BF0" w14:paraId="2CE0C40A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A02EB9C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multiplatform storytelling and production (Bachelor in Multiplatform Storytelling and Production)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D15B17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2446DEF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  <w:p w14:paraId="4DE4089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402B3DE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Digital media (med specialer)</w:t>
                  </w:r>
                </w:p>
                <w:p w14:paraId="55F3DDE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film- og tv-produktionsuddannelsen</w:t>
                  </w:r>
                </w:p>
                <w:p w14:paraId="0795C0B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grafisk tekniker</w:t>
                  </w:r>
                </w:p>
                <w:p w14:paraId="170EEA6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mediegrafiker (trin 2)</w:t>
                  </w:r>
                </w:p>
                <w:p w14:paraId="324219B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</w:tc>
            </w:tr>
            <w:tr w:rsidR="00A067DE" w:rsidRPr="00E24BF0" w14:paraId="5C4CE08C" w14:textId="77777777" w:rsidTr="00B74894">
              <w:trPr>
                <w:trHeight w:val="1020"/>
              </w:trPr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5CD8F9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Professionsbachelor i tv- og medietilrettelæggelse (Bachelor of </w:t>
                  </w:r>
                  <w:proofErr w:type="gram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TV and</w:t>
                  </w:r>
                  <w:proofErr w:type="gram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Media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Production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A09A9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FA58AD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  <w:p w14:paraId="6CCB4CB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4E4AEBA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Film- og tv-produktionsuddannelsen (trin 2)</w:t>
                  </w:r>
                </w:p>
                <w:p w14:paraId="2B40854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fotograf</w:t>
                  </w:r>
                </w:p>
                <w:p w14:paraId="65467D9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</w:tc>
            </w:tr>
            <w:tr w:rsidR="00A067DE" w:rsidRPr="00E24BF0" w14:paraId="1A241E2A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C4F3AC5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visuel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kommunikation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Visual Communication)</w:t>
                  </w:r>
                </w:p>
              </w:tc>
              <w:tc>
                <w:tcPr>
                  <w:tcW w:w="69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68E5E3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2EC1959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  <w:p w14:paraId="53937B8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5BF67EB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Digital media (med specialer)</w:t>
                  </w:r>
                </w:p>
                <w:p w14:paraId="1A685E2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film- og tv-produktionsuddannelsen (trin 2)</w:t>
                  </w:r>
                </w:p>
                <w:p w14:paraId="30F06A3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fotograf</w:t>
                  </w:r>
                </w:p>
                <w:p w14:paraId="122873D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grafisk tekniker</w:t>
                  </w:r>
                </w:p>
                <w:p w14:paraId="34F1A6A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mediegrafiker (trin 2)</w:t>
                  </w:r>
                </w:p>
                <w:p w14:paraId="35920A9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skiltetekniker</w:t>
                  </w:r>
                </w:p>
                <w:p w14:paraId="3EACFAC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teater-, udstillings- og eventtekniker</w:t>
                  </w:r>
                </w:p>
                <w:p w14:paraId="0D1C84E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bestået adgangsprøve</w:t>
                  </w:r>
                </w:p>
              </w:tc>
            </w:tr>
          </w:tbl>
          <w:p w14:paraId="76A5EF38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1AB9D954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lastRenderedPageBreak/>
        <w:t>P</w:t>
      </w:r>
      <w:r w:rsidRPr="00E24BF0">
        <w:rPr>
          <w:rFonts w:ascii="Questa-Regular" w:eastAsia="Times New Roman" w:hAnsi="Questa-Regular" w:cs="Times New Roman" w:hint="eastAsia"/>
          <w:b/>
          <w:bCs/>
          <w:color w:val="212529"/>
          <w:sz w:val="19"/>
          <w:szCs w:val="19"/>
          <w:lang w:eastAsia="da-DK"/>
        </w:rPr>
        <w:t>æ</w:t>
      </w: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dagogisk omr</w:t>
      </w:r>
      <w:r w:rsidRPr="00E24BF0">
        <w:rPr>
          <w:rFonts w:ascii="Questa-Regular" w:eastAsia="Times New Roman" w:hAnsi="Questa-Regular" w:cs="Times New Roman" w:hint="eastAsia"/>
          <w:b/>
          <w:bCs/>
          <w:color w:val="212529"/>
          <w:sz w:val="19"/>
          <w:szCs w:val="19"/>
          <w:lang w:eastAsia="da-DK"/>
        </w:rPr>
        <w:t>å</w:t>
      </w: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de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358021A0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59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76"/>
              <w:gridCol w:w="6914"/>
            </w:tblGrid>
            <w:tr w:rsidR="00A067DE" w:rsidRPr="00E24BF0" w14:paraId="5B37FE5B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6D32F6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69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ECE4B9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2E8C3BAC" w14:textId="77777777" w:rsidTr="00B74894">
              <w:trPr>
                <w:trHeight w:val="1665"/>
              </w:trPr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E25E2F8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diakoni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socialpædagogik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Diaconia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and Social Work)</w:t>
                  </w:r>
                </w:p>
              </w:tc>
              <w:tc>
                <w:tcPr>
                  <w:tcW w:w="69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E810BE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17B16AA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0C55D0E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533B086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Den pædagogiske assistentuddannelse (PAU)/den pædagogiske grunduddannelse (PGU)</w:t>
                  </w:r>
                </w:p>
                <w:p w14:paraId="1ABE27E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0C0D32D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71633F5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0782988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4 beståede gymnasiale enkeltfag:</w:t>
                  </w:r>
                </w:p>
                <w:p w14:paraId="3822EA8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B, samfundsfag C og et valgfrit fag på C-niveau</w:t>
                  </w:r>
                </w:p>
              </w:tc>
            </w:tr>
            <w:tr w:rsidR="00A067DE" w:rsidRPr="00E24BF0" w14:paraId="21996F72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4DA0E46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folkeskolelærer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Education)</w:t>
                  </w:r>
                </w:p>
              </w:tc>
              <w:tc>
                <w:tcPr>
                  <w:tcW w:w="69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C6276A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86E119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Karaktergennemsnittet skal være mindst 7,0 ellers sker optagelse på baggrund af adgangsgivende samtale.</w:t>
                  </w:r>
                </w:p>
                <w:p w14:paraId="31A4FD6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Efter optag på uddannelsen er der specifikke krav til valg af undervisningsfag, jf. bekendtgørelse om uddannelsen til professionsbachelor som lærer i folkeskolen.</w:t>
                  </w:r>
                </w:p>
              </w:tc>
            </w:tr>
            <w:tr w:rsidR="00A067DE" w:rsidRPr="00E24BF0" w14:paraId="61248D31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6552FE6" w14:textId="656894FC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ins w:id="30" w:author="Rikke Lise Simested" w:date="2025-10-08T13:55:00Z">
                    <w:r w:rsidR="00983F79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val="en-US" w:eastAsia="da-DK"/>
                      </w:rPr>
                      <w:t>civilsamfundsudvikling</w:t>
                    </w:r>
                  </w:ins>
                  <w:proofErr w:type="spellEnd"/>
                  <w:del w:id="31" w:author="Rikke Lise Simested" w:date="2025-10-08T13:55:00Z">
                    <w:r w:rsidRPr="00983F79" w:rsidDel="00983F79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val="en-US" w:eastAsia="da-DK"/>
                      </w:rPr>
                      <w:delText>kristendom, kultur og kommunikation</w:delText>
                    </w:r>
                  </w:del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</w:t>
                  </w:r>
                  <w:ins w:id="32" w:author="Rikke Lise Simested" w:date="2025-10-09T08:26:00Z">
                    <w:r w:rsidR="00DE7C79" w:rsidRPr="00DE7C79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val="en-US" w:eastAsia="da-DK"/>
                      </w:rPr>
                      <w:t>Civil Society Development</w:t>
                    </w:r>
                  </w:ins>
                  <w:del w:id="33" w:author="Rikke Lise Simested" w:date="2025-10-08T13:56:00Z">
                    <w:r w:rsidRPr="00983F79" w:rsidDel="00983F79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val="en-US" w:eastAsia="da-DK"/>
                      </w:rPr>
                      <w:delText>Christianity, Culture and Communication</w:delText>
                    </w:r>
                  </w:del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)</w:t>
                  </w:r>
                </w:p>
              </w:tc>
              <w:tc>
                <w:tcPr>
                  <w:tcW w:w="69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D1B48F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ACB37B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272FF47F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2496F6F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pædagog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in Social Education)</w:t>
                  </w:r>
                </w:p>
              </w:tc>
              <w:tc>
                <w:tcPr>
                  <w:tcW w:w="69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644DEF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B2AD4A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352C7DC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social- og sundhedsassistentuddannelsen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(trin 2, hvis gl. ordning):</w:t>
                  </w:r>
                </w:p>
                <w:p w14:paraId="06E2323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naturfag C og engelsk D</w:t>
                  </w:r>
                </w:p>
                <w:p w14:paraId="2EACD8D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den pædagogiske assistentuddannelse (PAU) / den pædagogiske grunduddannelse (PGU):</w:t>
                  </w:r>
                </w:p>
                <w:p w14:paraId="3807BC2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samfundsfag C og engelsk E</w:t>
                  </w:r>
                </w:p>
                <w:p w14:paraId="1BC9C3F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266EA8A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4 beståede gymnasiale enkeltfag:</w:t>
                  </w:r>
                </w:p>
                <w:p w14:paraId="7E47E52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B, samfundsfag C og et valgfrit fag på C-niveau</w:t>
                  </w:r>
                </w:p>
              </w:tc>
            </w:tr>
            <w:tr w:rsidR="00A067DE" w:rsidRPr="00E24BF0" w14:paraId="73574FAD" w14:textId="77777777" w:rsidTr="00B74894">
              <w:trPr>
                <w:trHeight w:val="765"/>
              </w:trPr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5C37D6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tekstildesign, -håndværk og formidling</w:t>
                  </w:r>
                </w:p>
              </w:tc>
              <w:tc>
                <w:tcPr>
                  <w:tcW w:w="69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7AFE83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626D28A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adgangsprøve, hvortil man udvælges på grundlag af en motiveret ansøgning</w:t>
                  </w:r>
                </w:p>
                <w:p w14:paraId="10BC725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:</w:t>
                  </w:r>
                </w:p>
                <w:p w14:paraId="287C5DB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Beklædningshåndværker</w:t>
                  </w:r>
                </w:p>
                <w:p w14:paraId="4624CA1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boligmonteringsuddannelsen</w:t>
                  </w:r>
                </w:p>
                <w:p w14:paraId="0C6AAC0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Bestået adgangsprøve, hvortil man udvælges på grundlag af en motiveret ansøgning.</w:t>
                  </w:r>
                </w:p>
              </w:tc>
            </w:tr>
          </w:tbl>
          <w:p w14:paraId="7798A1B2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0F96C9A0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Samfundsfaglig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6C7BA212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0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5"/>
              <w:gridCol w:w="7780"/>
            </w:tblGrid>
            <w:tr w:rsidR="00A067DE" w:rsidRPr="00E24BF0" w14:paraId="03BE948F" w14:textId="77777777" w:rsidTr="00B74894">
              <w:tc>
                <w:tcPr>
                  <w:tcW w:w="28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6C1B21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7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FD9708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605A4481" w14:textId="77777777" w:rsidTr="00B74894">
              <w:tc>
                <w:tcPr>
                  <w:tcW w:w="28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155D757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offentlig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administration (Bachelor of Public Administration)</w:t>
                  </w:r>
                </w:p>
              </w:tc>
              <w:tc>
                <w:tcPr>
                  <w:tcW w:w="7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532F09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E44650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Engelsk C og enten matematik C, erhvervsøkonomi C eller virksomhedsøkonomi C</w:t>
                  </w:r>
                </w:p>
                <w:p w14:paraId="00E3F89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44C54E5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matematik C, erhvervsøkonomi C eller virksomhedsøkonomi C</w:t>
                  </w:r>
                </w:p>
              </w:tc>
            </w:tr>
            <w:tr w:rsidR="00A067DE" w:rsidRPr="00E24BF0" w14:paraId="204280DC" w14:textId="77777777" w:rsidTr="00B74894">
              <w:tc>
                <w:tcPr>
                  <w:tcW w:w="28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202EE52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skat</w:t>
                  </w:r>
                </w:p>
                <w:p w14:paraId="457D7104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taxation)</w:t>
                  </w:r>
                </w:p>
              </w:tc>
              <w:tc>
                <w:tcPr>
                  <w:tcW w:w="7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8658D4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6AE8EF8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C, samfundsfag C og enten matematik B eller virksomhedsøkonomi B</w:t>
                  </w:r>
                </w:p>
                <w:p w14:paraId="053AAE4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373D446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lastRenderedPageBreak/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engelsk C, samfundsfag C og enten matematik B eller virksomhedsøkonomi B</w:t>
                  </w:r>
                </w:p>
                <w:p w14:paraId="4475A5A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706155D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4 beståede gymnasiale enkeltfag:</w:t>
                  </w:r>
                </w:p>
                <w:p w14:paraId="6126958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C, samfundsfag C og matematik B</w:t>
                  </w:r>
                </w:p>
              </w:tc>
            </w:tr>
            <w:tr w:rsidR="00A067DE" w:rsidRPr="00E24BF0" w14:paraId="79323E88" w14:textId="77777777" w:rsidTr="00B74894">
              <w:tc>
                <w:tcPr>
                  <w:tcW w:w="28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256293A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socialrådgiver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Social Work)</w:t>
                  </w:r>
                </w:p>
              </w:tc>
              <w:tc>
                <w:tcPr>
                  <w:tcW w:w="7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E785D7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AA6EF2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5130AEB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53AB614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Den pædagogiske assistentuddannelse (PAU)/ den pædagogiske grunduddannelse (PGU)</w:t>
                  </w:r>
                </w:p>
                <w:p w14:paraId="70BF762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7C2460B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engelsk D og enten samfundsfag C eller naturfag C</w:t>
                  </w:r>
                </w:p>
                <w:p w14:paraId="1A9FA0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78CA178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4 beståede gymnasiale enkeltfag:</w:t>
                  </w:r>
                </w:p>
                <w:p w14:paraId="7BF4CB9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B, samfundsfag B og psykologi C</w:t>
                  </w:r>
                </w:p>
              </w:tc>
            </w:tr>
          </w:tbl>
          <w:p w14:paraId="1795E4EA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5E058E2A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lastRenderedPageBreak/>
        <w:t>Sundhedsfaglig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4A581118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5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8"/>
              <w:gridCol w:w="8317"/>
            </w:tblGrid>
            <w:tr w:rsidR="00A067DE" w:rsidRPr="00E24BF0" w14:paraId="060E32F3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62BC46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819EFB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3FB28C4E" w14:textId="77777777" w:rsidTr="00B74894">
              <w:trPr>
                <w:trHeight w:val="690"/>
              </w:trPr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9C5443B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protese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ortoseteknologi</w:t>
                  </w:r>
                  <w:proofErr w:type="spellEnd"/>
                </w:p>
                <w:p w14:paraId="4FD76EDD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Prosthetics and Orthotics)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6C4EF8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1C26B0D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A, engelsk B, matematik A og enten bioteknologi A eller kemi C og enten fysik B eller geovidenskab A</w:t>
                  </w:r>
                </w:p>
                <w:p w14:paraId="135AFFE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2518D61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Ortopædist</w:t>
                  </w:r>
                </w:p>
                <w:p w14:paraId="44D992D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69E2DFD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A, engelsk B, matematik A, kemi C og fysik B</w:t>
                  </w:r>
                </w:p>
              </w:tc>
            </w:tr>
            <w:tr w:rsidR="00A067DE" w:rsidRPr="00E24BF0" w14:paraId="257AD29C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FBD6B92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bioanalytiker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Biomedical Laboratory Science)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0D494B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659C75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enten bioteknologi A eller kemi C</w:t>
                  </w:r>
                </w:p>
                <w:p w14:paraId="4D40F11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4F6D67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Hospitalsteknisk assistent (neurofysiologi)</w:t>
                  </w:r>
                </w:p>
                <w:p w14:paraId="331569E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578D9DC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matematik C, naturfag C, engelsk D og kemi C</w:t>
                  </w:r>
                </w:p>
                <w:p w14:paraId="6EEA148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anden uddannelse:</w:t>
                  </w:r>
                </w:p>
                <w:p w14:paraId="2523A02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5 beståede gymnasiale enkeltfag:</w:t>
                  </w:r>
                </w:p>
                <w:p w14:paraId="62C472F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B, matematik C, biologi C og kemi C</w:t>
                  </w:r>
                </w:p>
              </w:tc>
            </w:tr>
            <w:tr w:rsidR="00A067DE" w:rsidRPr="00E24BF0" w14:paraId="41F0FED5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3EE6796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ergoterapeut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Occupational Therapy)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C08D92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1A80A4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Engelsk B</w:t>
                  </w:r>
                </w:p>
                <w:p w14:paraId="54443BE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58BA763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Ambulancebehandler</w:t>
                  </w:r>
                </w:p>
                <w:p w14:paraId="0455F46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den pædagogiske assistentuddannelse (PAU)/den pædagogiske grunduddannelse (PGU)</w:t>
                  </w:r>
                </w:p>
                <w:p w14:paraId="708DAD6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0642BCD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tandtekniker</w:t>
                  </w:r>
                </w:p>
                <w:p w14:paraId="4953250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engelsk B og enten naturfag C, biologi C eller kemi C</w:t>
                  </w:r>
                </w:p>
                <w:p w14:paraId="15BF40E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65289CF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9 måneders erhvervserfaring og 4 beståede gymnasiale enkeltfag:</w:t>
                  </w:r>
                </w:p>
                <w:p w14:paraId="621B073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B og enten biologi B, fysik B, kemi B eller matematik B og enten samfundsfag C eller psykologi C</w:t>
                  </w:r>
                </w:p>
              </w:tc>
            </w:tr>
            <w:tr w:rsidR="00A067DE" w:rsidRPr="00E24BF0" w14:paraId="48B07EEF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56D052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ernæring og sundhed (Bachelor in Nutrition and Health)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26B5F7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C3B32B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 af følgende kombinationer:</w:t>
                  </w:r>
                </w:p>
                <w:p w14:paraId="0614D34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1) Engelsk C og kemi C og biologi C</w:t>
                  </w:r>
                </w:p>
                <w:p w14:paraId="67F9DA9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2) Engelsk C og bioteknologi A</w:t>
                  </w:r>
                </w:p>
                <w:p w14:paraId="77442C4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3) Engelsk C og kemi C og matematik C</w:t>
                  </w:r>
                </w:p>
                <w:p w14:paraId="0D643E1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4) Engelsk C og kemi C og samfundsfag C</w:t>
                  </w:r>
                </w:p>
                <w:p w14:paraId="59AEFA8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28CD144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Bager (trin 2)</w:t>
                  </w:r>
                </w:p>
                <w:p w14:paraId="5E8F094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ernæringsassistent (trin 2)</w:t>
                  </w:r>
                </w:p>
                <w:p w14:paraId="3064F3A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fitnessuddannelsen (trin 2)</w:t>
                  </w:r>
                </w:p>
                <w:p w14:paraId="2BE4A40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gastronom (med specialer)</w:t>
                  </w:r>
                </w:p>
                <w:p w14:paraId="7D75E0F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gourmetslagter (med specialer)</w:t>
                  </w:r>
                </w:p>
                <w:p w14:paraId="2E44023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konditor (trin 2)</w:t>
                  </w:r>
                </w:p>
                <w:p w14:paraId="0216423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2AF6F4F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slagter (med specialer)</w:t>
                  </w:r>
                </w:p>
                <w:p w14:paraId="5F20C8C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tjener (trin 2)</w:t>
                  </w:r>
                </w:p>
                <w:p w14:paraId="07C26BD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C, kemi C og enten biologi C, matematik C eller samfundsfag C</w:t>
                  </w:r>
                </w:p>
              </w:tc>
            </w:tr>
            <w:tr w:rsidR="00A067DE" w:rsidRPr="00E24BF0" w14:paraId="01C892F9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6027084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fysioterapeut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physiotherapy)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6A33BB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0F35B09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Enten biologi B eller fysik B eller geovidenskab A eller kemi B eller bioteknologi A eller matematik B</w:t>
                  </w:r>
                </w:p>
                <w:p w14:paraId="19C39E8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00A500C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551A949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fitnessuddannelsen (trin 1 og 2, fitnessmanager)</w:t>
                  </w:r>
                </w:p>
                <w:p w14:paraId="77C2A88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enten biologi B, fysik B, kemi B eller matematik B</w:t>
                  </w:r>
                </w:p>
              </w:tc>
            </w:tr>
            <w:tr w:rsidR="00A067DE" w:rsidRPr="00E24BF0" w14:paraId="5F0F6EFE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6BB1009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jordemoder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Midwifery)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162D7E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8009C7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Bioteknologi A eller biologi A eller kemi C</w:t>
                  </w:r>
                </w:p>
                <w:p w14:paraId="2A7F1B3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6944816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Ambulancebehandler</w:t>
                  </w:r>
                </w:p>
                <w:p w14:paraId="0424ED2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den pædagogiske assistentuddannelse (PAU)/ den pædagogiske grunduddannelse (PGU)</w:t>
                  </w:r>
                </w:p>
                <w:p w14:paraId="17AB263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hospitalsteknisk assistent</w:t>
                  </w:r>
                </w:p>
                <w:p w14:paraId="1BE5200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4009D06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tandklinikassistent</w:t>
                  </w:r>
                </w:p>
                <w:p w14:paraId="538C096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veterinærsygeplejerske</w:t>
                  </w:r>
                </w:p>
                <w:p w14:paraId="3E51B16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A, engelsk B og enten psykologi C eller samfundsfag C og enten kemi C eller biologi A</w:t>
                  </w:r>
                </w:p>
              </w:tc>
            </w:tr>
            <w:tr w:rsidR="00A067DE" w:rsidRPr="00E24BF0" w14:paraId="74B98F03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E21F76A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klinisk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tandteknik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in Clinical Dental Technology)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81D81F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0F1090B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098C931A" w14:textId="191D0D2D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del w:id="34" w:author="Rikke Lise Simested" w:date="2025-11-14T12:31:00Z">
                    <w:r w:rsidRPr="00E24BF0" w:rsidDel="008467FC"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iCs/>
                        <w:sz w:val="19"/>
                        <w:szCs w:val="19"/>
                        <w:lang w:eastAsia="da-DK"/>
                      </w:rPr>
                      <w:delText>A</w:delText>
                    </w:r>
                  </w:del>
                  <w:ins w:id="35" w:author="Rikke Lise Simested" w:date="2025-11-14T12:31:00Z">
                    <w:r w:rsidR="008467FC">
                      <w:rPr>
                        <w:rFonts w:ascii="Times New Roman" w:eastAsia="Times New Roman" w:hAnsi="Times New Roman" w:cs="Times New Roman"/>
                        <w:b/>
                        <w:bCs/>
                        <w:sz w:val="19"/>
                        <w:szCs w:val="19"/>
                        <w:lang w:eastAsia="da-DK"/>
                      </w:rPr>
                      <w:t>A</w:t>
                    </w:r>
                  </w:ins>
                  <w:del w:id="36" w:author="Rikke Lise Simested" w:date="2025-11-14T12:31:00Z">
                    <w:r w:rsidRPr="00E24BF0" w:rsidDel="008467FC"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  <w:lang w:eastAsia="da-DK"/>
                      </w:rPr>
                      <w:delText> </w:delText>
                    </w:r>
                  </w:del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dgang via relevant erhvervsuddannelse:</w:t>
                  </w:r>
                </w:p>
                <w:p w14:paraId="70F3FF0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Finmekaniker</w:t>
                  </w:r>
                </w:p>
                <w:p w14:paraId="5B8B53F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guld- og sølvsmed</w:t>
                  </w:r>
                </w:p>
                <w:p w14:paraId="0B20C2A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hospitalsteknisk assistent</w:t>
                  </w:r>
                </w:p>
                <w:p w14:paraId="02D7988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ortopædist</w:t>
                  </w:r>
                </w:p>
                <w:p w14:paraId="2402EDB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1F66B00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tandklinikassistent</w:t>
                  </w:r>
                </w:p>
                <w:p w14:paraId="417B8A2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tandtekniker</w:t>
                  </w:r>
                </w:p>
                <w:p w14:paraId="3B70E2C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engelsk C og enten kemi C, fysik C, matematik C, biologi C eller naturfag C</w:t>
                  </w:r>
                </w:p>
              </w:tc>
            </w:tr>
            <w:tr w:rsidR="00A067DE" w:rsidRPr="00E24BF0" w14:paraId="08688457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DB05D4E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optometri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in Optometry)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1F82C8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68D079C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</w:p>
                <w:p w14:paraId="20DBA4A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Engelsk B, matematik C og enten biologi C eller bioteknologi A</w:t>
                  </w:r>
                </w:p>
                <w:p w14:paraId="25475AD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3D75370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Optometrist</w:t>
                  </w:r>
                </w:p>
                <w:p w14:paraId="54CD25F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5D3567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64E156C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5 beståede gymnasiale enkeltfag:</w:t>
                  </w:r>
                </w:p>
                <w:p w14:paraId="33CADC0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B, matematik C, biologi C og enten psykologi C eller samfundsfag C</w:t>
                  </w:r>
                </w:p>
              </w:tc>
            </w:tr>
            <w:tr w:rsidR="00A067DE" w:rsidRPr="00E24BF0" w14:paraId="26C17A1A" w14:textId="77777777" w:rsidTr="00B74894">
              <w:trPr>
                <w:trHeight w:val="3615"/>
              </w:trPr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CA9B82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psykomotorik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in Psychomotor Therapy)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609782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3452F91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Optagelse på grundlag af adgangsgivende samtale</w:t>
                  </w:r>
                </w:p>
                <w:p w14:paraId="6E2A8C1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social- og sundhedsassistentuddannelsen (trin 2, hvis gl.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</w:t>
                  </w: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ordning):</w:t>
                  </w:r>
                </w:p>
                <w:p w14:paraId="714C688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engelsk C og naturfag C samt optagelse på grundlag af adgangsgivende samtale</w:t>
                  </w:r>
                </w:p>
                <w:p w14:paraId="1B52E2B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den pædagogiske assistentuddannelse (PAU)/den pædagogiske grunduddannelse (PGU):</w:t>
                  </w:r>
                </w:p>
                <w:p w14:paraId="55D0D1C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samfundsfag C, engelsk E og enten biologi C, fysik C, kemi C eller naturfag C samt optagelse på grundlag af adgangsgivende samtale</w:t>
                  </w:r>
                </w:p>
                <w:p w14:paraId="470BF7A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3128F5B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9 måneders erhvervserfaring og 4 beståede gymnasiale enkeltfag:</w:t>
                  </w:r>
                </w:p>
                <w:p w14:paraId="0B67803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B og enten biologi B, fysik B, kemi B eller matematik B og enten samfundsfag C eller psykologi C</w:t>
                  </w:r>
                </w:p>
                <w:p w14:paraId="1CADA44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</w:p>
                <w:p w14:paraId="4C85094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Adgangsgivende samtale</w:t>
                  </w:r>
                </w:p>
              </w:tc>
            </w:tr>
            <w:tr w:rsidR="00A067DE" w:rsidRPr="00E24BF0" w14:paraId="4B6674FD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7760FB5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radiograf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Radiography)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74591E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02FB547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</w:t>
                  </w:r>
                </w:p>
                <w:p w14:paraId="7EE505C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331B1F8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32962BA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 og engelsk D samt to af følgende fag: biologi B, fysik B, kemi B eller matematik B</w:t>
                  </w:r>
                </w:p>
                <w:p w14:paraId="46149D4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1FE3565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4 beståede gymnasiale enkeltfag:</w:t>
                  </w:r>
                </w:p>
                <w:p w14:paraId="6F73E00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C og to af følgende fag: biologi B, fysik B, kemi B eller matematik B</w:t>
                  </w:r>
                </w:p>
              </w:tc>
            </w:tr>
            <w:tr w:rsidR="00A067DE" w:rsidRPr="00E24BF0" w14:paraId="5DC771BB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4A2DEE9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sygeplejerske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Science in Nursing)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74E51A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42A0738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207CCA6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6E6E7CE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Ambulancebehandler</w:t>
                  </w:r>
                </w:p>
                <w:p w14:paraId="1FBAAAC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573717C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naturfag C og engelsk D</w:t>
                  </w:r>
                </w:p>
                <w:p w14:paraId="7797BB3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12F6980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9 måneders erhvervserfaring og 4 beståede gymnasiale enkeltfag:</w:t>
                  </w:r>
                </w:p>
                <w:p w14:paraId="19333D6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B og enten biologi B, fysik B, kemi B eller matematik B og enten samfundsfag C eller psykologi C</w:t>
                  </w:r>
                </w:p>
              </w:tc>
            </w:tr>
            <w:tr w:rsidR="00A067DE" w:rsidRPr="00E24BF0" w14:paraId="05F4C8C2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763008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Professionsbachelor i tandpleje (Bachelor of Dental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Hygiene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)</w:t>
                  </w:r>
                </w:p>
              </w:tc>
              <w:tc>
                <w:tcPr>
                  <w:tcW w:w="83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C19177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</w:t>
                  </w:r>
                </w:p>
                <w:p w14:paraId="29A5D57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59FB40F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16F95FC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Klinisk tandteknikerassistent</w:t>
                  </w:r>
                </w:p>
                <w:p w14:paraId="77DB8F9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den pædagogiske assistentuddannelse (PAU)/den pædagogiske grunduddannelse (PGU)</w:t>
                  </w:r>
                </w:p>
                <w:p w14:paraId="3D21305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social- og sundhedsassistentuddannelsen (trin 2, hvis gl. ordning)</w:t>
                  </w:r>
                </w:p>
                <w:p w14:paraId="3D49076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tandklinikassistent</w:t>
                  </w:r>
                </w:p>
                <w:p w14:paraId="35AE977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engelsk C og enten fysik C, kemi C, matematik C eller naturfag C</w:t>
                  </w:r>
                </w:p>
              </w:tc>
            </w:tr>
          </w:tbl>
          <w:p w14:paraId="1AC673E0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2F94B2D1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lastRenderedPageBreak/>
        <w:t>Teknisk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7B34C447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5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8"/>
              <w:gridCol w:w="8302"/>
            </w:tblGrid>
            <w:tr w:rsidR="00A067DE" w:rsidRPr="00E24BF0" w14:paraId="673595A7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69CC16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83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6B3B50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04F0BBD2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DBB1118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Bygningskonstruktør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bygningskonstruktion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Architectural Technology and Construction Management)</w:t>
                  </w:r>
                </w:p>
              </w:tc>
              <w:tc>
                <w:tcPr>
                  <w:tcW w:w="83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C8B8EF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0F9BF3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</w:t>
                  </w:r>
                </w:p>
                <w:p w14:paraId="3828FD5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178AD49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Anlægsstruktør</w:t>
                  </w:r>
                  <w:proofErr w:type="spellEnd"/>
                </w:p>
                <w:p w14:paraId="440A2EE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brolægger</w:t>
                  </w:r>
                </w:p>
                <w:p w14:paraId="55B5EE1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bygningsmaler</w:t>
                  </w:r>
                </w:p>
                <w:p w14:paraId="3F7AEB1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bygningssnedker</w:t>
                  </w:r>
                </w:p>
                <w:p w14:paraId="69991D2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bygningsstruktør</w:t>
                  </w:r>
                  <w:proofErr w:type="spellEnd"/>
                </w:p>
                <w:p w14:paraId="31FF640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detailhandelsuddannelsen (med specialer)</w:t>
                  </w:r>
                </w:p>
                <w:p w14:paraId="2DADA07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ejendomsservicetekniker</w:t>
                  </w:r>
                </w:p>
                <w:p w14:paraId="78F0A32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elektrikeruddannelsen (med specialer)</w:t>
                  </w:r>
                </w:p>
                <w:p w14:paraId="42AF1CE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handelsuddannelsen (med specialer)</w:t>
                  </w:r>
                </w:p>
                <w:p w14:paraId="52F4A3C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maskinsnedker</w:t>
                  </w:r>
                </w:p>
                <w:p w14:paraId="0E3B1B2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murer (trin 2)</w:t>
                  </w:r>
                </w:p>
                <w:p w14:paraId="0C8D5A3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møbelsnedker og orgelbygger</w:t>
                  </w:r>
                </w:p>
                <w:p w14:paraId="25C9FE6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snedker (med specialer)</w:t>
                  </w:r>
                </w:p>
                <w:p w14:paraId="51310E1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stenhuggeruddannelsen</w:t>
                  </w:r>
                </w:p>
                <w:p w14:paraId="61F6079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tagdækker</w:t>
                  </w:r>
                </w:p>
                <w:p w14:paraId="368EA63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 (bygge og anlæg)</w:t>
                  </w:r>
                </w:p>
                <w:p w14:paraId="198A7A5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isolatør</w:t>
                  </w:r>
                </w:p>
                <w:p w14:paraId="7083716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træfagenes byggeuddannelse</w:t>
                  </w:r>
                </w:p>
                <w:p w14:paraId="7DA37A6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vvs-energiuddannelsen</w:t>
                  </w:r>
                </w:p>
                <w:p w14:paraId="039B9B9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vvs-uddannelsen</w:t>
                  </w:r>
                </w:p>
                <w:p w14:paraId="03AB843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65FBB52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04607E9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matematik C</w:t>
                  </w:r>
                </w:p>
                <w:p w14:paraId="04E54B4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6B850C1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6A2E153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646707BD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2621CCA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business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vandteknologi</w:t>
                  </w:r>
                  <w:proofErr w:type="spellEnd"/>
                </w:p>
                <w:p w14:paraId="28F73F63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Business and Water Technology)</w:t>
                  </w:r>
                </w:p>
              </w:tc>
              <w:tc>
                <w:tcPr>
                  <w:tcW w:w="83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0476FD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3F9956E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eller virksomhedsøkonomi C</w:t>
                  </w:r>
                </w:p>
                <w:p w14:paraId="78A7BBA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55D7BAE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Køletekniker</w:t>
                  </w:r>
                </w:p>
                <w:p w14:paraId="502B29A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mejerist</w:t>
                  </w:r>
                </w:p>
                <w:p w14:paraId="22E8F84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procesoperatør</w:t>
                  </w:r>
                </w:p>
                <w:p w14:paraId="5E89A01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</w:t>
                  </w:r>
                </w:p>
                <w:p w14:paraId="60D0A76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isolatør</w:t>
                  </w:r>
                </w:p>
                <w:p w14:paraId="3FB38BC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vvs-energiuddannelsen</w:t>
                  </w:r>
                </w:p>
                <w:p w14:paraId="6605942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7F116D9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5AA70AE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eller virksomhedsøkonomi C</w:t>
                  </w:r>
                </w:p>
                <w:p w14:paraId="55595AD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5FFEC2A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4B7F0EC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Matematik C eller virksomhedsøkonomi C</w:t>
                  </w:r>
                </w:p>
              </w:tc>
            </w:tr>
            <w:tr w:rsidR="00A067DE" w:rsidRPr="00E24BF0" w14:paraId="312DE64A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FA0CBE1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beredskab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katastrofe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risikomanagment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Mitigation, Emergency and Risk Management)</w:t>
                  </w:r>
                </w:p>
              </w:tc>
              <w:tc>
                <w:tcPr>
                  <w:tcW w:w="83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6BA57F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25CEA2A3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Samfundsfag C eller historie A og enten fysik C, geovidenskab A, </w:t>
                  </w:r>
                </w:p>
                <w:p w14:paraId="0342084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bioteknologi A eller kemi C</w:t>
                  </w:r>
                </w:p>
                <w:p w14:paraId="1743729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118EED1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Ambulancebehandler</w:t>
                  </w:r>
                </w:p>
                <w:p w14:paraId="332934C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C, matematik C, engelsk D og enten kemi C eller naturfag C</w:t>
                  </w:r>
                </w:p>
                <w:p w14:paraId="4ED9EE4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anden uddannelse:</w:t>
                  </w:r>
                </w:p>
                <w:p w14:paraId="1997515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4 beståede gymnasiale enkeltfag:</w:t>
                  </w:r>
                </w:p>
                <w:p w14:paraId="5D195DB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engelsk B, matematik C og enten fysik C eller kemi C</w:t>
                  </w:r>
                </w:p>
              </w:tc>
            </w:tr>
            <w:tr w:rsidR="00A067DE" w:rsidRPr="00E24BF0" w14:paraId="42D3A277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8E87B6D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cybersikkerhed (Bachelor of Cyber Security)</w:t>
                  </w:r>
                </w:p>
              </w:tc>
              <w:tc>
                <w:tcPr>
                  <w:tcW w:w="83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9D3D69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6EDB6D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Matematik B og engelsk B</w:t>
                  </w:r>
                </w:p>
                <w:p w14:paraId="7315744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191B2E8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B og engelsk B</w:t>
                  </w:r>
                </w:p>
              </w:tc>
            </w:tr>
            <w:tr w:rsidR="00A067DE" w:rsidRPr="00E24BF0" w14:paraId="047FEB84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C0C9163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fødevareteknologi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applikation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Food Technology and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Applikation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)</w:t>
                  </w:r>
                </w:p>
              </w:tc>
              <w:tc>
                <w:tcPr>
                  <w:tcW w:w="83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9325AD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3BD45FDF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Matematik B og enten fysik B, geovidenskab A, kemi C eller </w:t>
                  </w:r>
                </w:p>
                <w:p w14:paraId="5D6EBF7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bioteknologi A</w:t>
                  </w:r>
                </w:p>
                <w:p w14:paraId="7CB3D65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1A33154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B og enten fysik B eller kemi C</w:t>
                  </w:r>
                </w:p>
                <w:p w14:paraId="34C45C3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6C12D43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2964363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B og enten fysik B eller kemi C</w:t>
                  </w:r>
                </w:p>
              </w:tc>
            </w:tr>
            <w:tr w:rsidR="00A067DE" w:rsidRPr="00E24BF0" w14:paraId="524724B7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A7AE824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it-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arkitektur</w:t>
                  </w:r>
                  <w:proofErr w:type="spellEnd"/>
                </w:p>
                <w:p w14:paraId="182887F8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IT Architecture)</w:t>
                  </w:r>
                </w:p>
              </w:tc>
              <w:tc>
                <w:tcPr>
                  <w:tcW w:w="83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5F4F53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0170C4D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Matematik B</w:t>
                  </w:r>
                </w:p>
                <w:p w14:paraId="5E3CD90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5F5EC8B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B</w:t>
                  </w:r>
                </w:p>
              </w:tc>
            </w:tr>
            <w:tr w:rsidR="00A067DE" w:rsidRPr="00E24BF0" w14:paraId="02ACD742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E58739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natur og jordbrugsproduktion</w:t>
                  </w:r>
                </w:p>
                <w:p w14:paraId="725681E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(Bachelor of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Agriculture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)</w:t>
                  </w:r>
                </w:p>
              </w:tc>
              <w:tc>
                <w:tcPr>
                  <w:tcW w:w="83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BC1666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4582A3A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C og enten biologi C, kemi C eller bioteknologi A</w:t>
                  </w:r>
                </w:p>
                <w:p w14:paraId="3FCE4CD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6865920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Dyrepasser</w:t>
                  </w:r>
                </w:p>
                <w:p w14:paraId="1BA0789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landbrugsuddannelsen</w:t>
                  </w:r>
                </w:p>
                <w:p w14:paraId="763F862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produktionsgartner</w:t>
                  </w:r>
                </w:p>
                <w:p w14:paraId="7E0AA10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væksthusgartner</w:t>
                  </w:r>
                </w:p>
                <w:p w14:paraId="78D10E3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071B517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3E11E57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Matematik C og enten fysik C, kemi C eller naturfag C</w:t>
                  </w:r>
                </w:p>
                <w:p w14:paraId="4F9D549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61C2BB1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0690F8F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1DE5940D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BCAAE2F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som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urban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landskabsingeniør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Urban Landscape Engineering)</w:t>
                  </w:r>
                </w:p>
              </w:tc>
              <w:tc>
                <w:tcPr>
                  <w:tcW w:w="83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989052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4898D130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Dansk A, matematik B, engelsk C og enten bioteknologi A, biologi B,</w:t>
                  </w:r>
                </w:p>
                <w:p w14:paraId="299DF49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kemi B eller naturgeografi B</w:t>
                  </w:r>
                </w:p>
                <w:p w14:paraId="2BBDB3C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27A7A2FB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matematik B, engelsk C og enten biologi B eller kemi B </w:t>
                  </w:r>
                </w:p>
                <w:p w14:paraId="6524330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38C7589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Adgangseksamen til professionsbacheloruddannelserne skov- og landskabsingeniør og urban landskabsingeniør</w:t>
                  </w:r>
                </w:p>
                <w:p w14:paraId="529E245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matematik B, engelsk C og enten biologi B eller kemi B</w:t>
                  </w:r>
                </w:p>
                <w:p w14:paraId="17E42F9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 (til overbygningsdelen):</w:t>
                  </w:r>
                </w:p>
                <w:p w14:paraId="28035B0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Erhvervsakademiuddannelsen til jordbrugsteknolog med studieretning inden for landskab og anlæg</w:t>
                  </w:r>
                </w:p>
                <w:p w14:paraId="23C6D4F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7B9EF782" w14:textId="77777777" w:rsidTr="00B74894">
              <w:tc>
                <w:tcPr>
                  <w:tcW w:w="22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B6D7BA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Professionsbachelor, skov- og landskabsingeniør</w:t>
                  </w:r>
                </w:p>
                <w:p w14:paraId="022DBA1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(Bachelor of Forest and Landscape Engineering)</w:t>
                  </w:r>
                </w:p>
              </w:tc>
              <w:tc>
                <w:tcPr>
                  <w:tcW w:w="83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F47F67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6C625D7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Dansk A, matematik B, engelsk C og enten bioteknologi A, biologi B, </w:t>
                  </w:r>
                </w:p>
                <w:p w14:paraId="2AA6A35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kemi B eller naturgeografi B</w:t>
                  </w:r>
                </w:p>
                <w:p w14:paraId="55D417C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</w:t>
                  </w:r>
                </w:p>
                <w:p w14:paraId="44A19785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matematik B, engelsk C og enten biologi B eller kemi B </w:t>
                  </w:r>
                </w:p>
                <w:p w14:paraId="063E9BD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</w:t>
                  </w:r>
                </w:p>
                <w:p w14:paraId="2AEC53E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professionsbacheloruddannelserne skov- og landskabsingeniør og urban landskabsingeniør</w:t>
                  </w:r>
                </w:p>
                <w:p w14:paraId="475AA5F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Dansk A, matematik B, engelsk C og enten biologi B eller kemi B</w:t>
                  </w:r>
                </w:p>
              </w:tc>
            </w:tr>
          </w:tbl>
          <w:p w14:paraId="1C8A2832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325AC7E3" w14:textId="77777777" w:rsidR="00A067DE" w:rsidRPr="00E24BF0" w:rsidRDefault="00A067DE" w:rsidP="00A067DE">
      <w:pPr>
        <w:shd w:val="clear" w:color="auto" w:fill="F9F9FB"/>
        <w:spacing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E24BF0">
        <w:rPr>
          <w:rFonts w:ascii="Questa-Regular" w:eastAsia="Times New Roman" w:hAnsi="Questa-Regular" w:cs="Times New Roman" w:hint="eastAsia"/>
          <w:b/>
          <w:bCs/>
          <w:color w:val="212529"/>
          <w:sz w:val="19"/>
          <w:szCs w:val="19"/>
          <w:lang w:eastAsia="da-DK"/>
        </w:rPr>
        <w:lastRenderedPageBreak/>
        <w:t>Ø</w:t>
      </w:r>
      <w:r w:rsidRPr="00E24BF0">
        <w:rPr>
          <w:rFonts w:ascii="Questa-Regular" w:eastAsia="Times New Roman" w:hAnsi="Questa-Regular" w:cs="Times New Roman"/>
          <w:b/>
          <w:bCs/>
          <w:color w:val="212529"/>
          <w:sz w:val="19"/>
          <w:szCs w:val="19"/>
          <w:lang w:eastAsia="da-DK"/>
        </w:rPr>
        <w:t>konomisk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1508CF01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54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67"/>
              <w:gridCol w:w="7578"/>
            </w:tblGrid>
            <w:tr w:rsidR="00A067DE" w:rsidRPr="00E24BF0" w14:paraId="00C84FFD" w14:textId="77777777" w:rsidTr="00B74894">
              <w:tc>
                <w:tcPr>
                  <w:tcW w:w="29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FB31F1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75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5BD789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0FDA98F7" w14:textId="77777777" w:rsidTr="00B74894">
              <w:tc>
                <w:tcPr>
                  <w:tcW w:w="29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FB15EA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e-commerce og digital marketing (Bachelor in E-commerce and Digital Marketing)</w:t>
                  </w:r>
                </w:p>
              </w:tc>
              <w:tc>
                <w:tcPr>
                  <w:tcW w:w="75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287DF1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6185645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Matematik B eller virksomhedsøkonomi B</w:t>
                  </w:r>
                </w:p>
                <w:p w14:paraId="5566E85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67EB6AA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Detailhandel</w:t>
                  </w:r>
                </w:p>
                <w:p w14:paraId="4D6772D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eventkoordinator</w:t>
                  </w:r>
                </w:p>
                <w:p w14:paraId="14AD8AB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finansuddannelsen</w:t>
                  </w:r>
                </w:p>
                <w:p w14:paraId="60AF0B1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handelsuddannelsen</w:t>
                  </w:r>
                </w:p>
                <w:p w14:paraId="364A045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kontoruddannelsen</w:t>
                  </w:r>
                </w:p>
                <w:p w14:paraId="50956F4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Matematik B eller virksomhedsøkonomi B</w:t>
                  </w:r>
                </w:p>
              </w:tc>
            </w:tr>
            <w:tr w:rsidR="00A067DE" w:rsidRPr="00E24BF0" w14:paraId="49356749" w14:textId="77777777" w:rsidTr="00B74894">
              <w:tc>
                <w:tcPr>
                  <w:tcW w:w="29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02AE89D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eksport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Export and Technology Management)</w:t>
                  </w:r>
                </w:p>
              </w:tc>
              <w:tc>
                <w:tcPr>
                  <w:tcW w:w="75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92AA14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137B181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enten matematik B eller virksomhedsøkonomi B</w:t>
                  </w:r>
                </w:p>
                <w:p w14:paraId="7458BDC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0B75E38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Automatik- og procesuddannelsen (med specialer)</w:t>
                  </w:r>
                </w:p>
                <w:p w14:paraId="44A5556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beslagsmedeuddannelsen</w:t>
                  </w:r>
                </w:p>
                <w:p w14:paraId="15C946B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boligmonteringsuddannelsen</w:t>
                  </w:r>
                </w:p>
                <w:p w14:paraId="65AA206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bygningssnedker</w:t>
                  </w:r>
                </w:p>
                <w:p w14:paraId="4AAA3EC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cnc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-teknikuddannelsen (trin 2)</w:t>
                  </w:r>
                </w:p>
                <w:p w14:paraId="0036271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cykel- og motorcykelmekaniker (med specialer)</w:t>
                  </w:r>
                </w:p>
                <w:p w14:paraId="388660F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data- og kommunikationsuddannelsen (med specialer)</w:t>
                  </w:r>
                </w:p>
                <w:p w14:paraId="1641D14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elektrikeruddannelsen (med specialer)</w:t>
                  </w:r>
                </w:p>
                <w:p w14:paraId="760541F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elektronik- og svagstrømsuddannelsen</w:t>
                  </w:r>
                </w:p>
                <w:p w14:paraId="42C17A8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entreprenør- og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landbrugsmaskinmekaniker</w:t>
                  </w:r>
                  <w:proofErr w:type="spellEnd"/>
                </w:p>
                <w:p w14:paraId="13864B0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finmekaniker (med specialer)</w:t>
                  </w:r>
                </w:p>
                <w:p w14:paraId="21F86DE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flymekaniker</w:t>
                  </w:r>
                </w:p>
                <w:p w14:paraId="529C4EF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grafisk tekniker</w:t>
                  </w:r>
                </w:p>
                <w:p w14:paraId="518F429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handelsuddannelsen (med specialer)</w:t>
                  </w:r>
                </w:p>
                <w:p w14:paraId="7FFA45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industriteknikeruddannelsen (med specialer)</w:t>
                  </w:r>
                </w:p>
                <w:p w14:paraId="3F59F30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karrosseriuddannelsen</w:t>
                  </w:r>
                </w:p>
                <w:p w14:paraId="78CD7B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køletekniker (trin 2)</w:t>
                  </w:r>
                </w:p>
                <w:p w14:paraId="7DF4D44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maritime håndværksfag</w:t>
                  </w:r>
                </w:p>
                <w:p w14:paraId="34810FB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maskinsnedker</w:t>
                  </w:r>
                </w:p>
                <w:p w14:paraId="5644006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mediegrafiker</w:t>
                  </w:r>
                </w:p>
                <w:p w14:paraId="09D00FA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mekaniker (trin 2)</w:t>
                  </w:r>
                </w:p>
                <w:p w14:paraId="0DF4BE1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metalsmed (med specialer)</w:t>
                  </w:r>
                </w:p>
                <w:p w14:paraId="012DB5C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modelsnedker</w:t>
                  </w:r>
                </w:p>
                <w:p w14:paraId="51A34DF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møbelsnedker og orgelbygger</w:t>
                  </w:r>
                </w:p>
                <w:p w14:paraId="00F2B8D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plastmager (trin 2)</w:t>
                  </w:r>
                </w:p>
                <w:p w14:paraId="7AA94F8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procesoperatør (trin 2)</w:t>
                  </w:r>
                </w:p>
                <w:p w14:paraId="4C5C652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skibsmekaniker (trin 2)</w:t>
                  </w:r>
                </w:p>
                <w:p w14:paraId="0FA070D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skibsmontør (trin 2)</w:t>
                  </w:r>
                </w:p>
                <w:p w14:paraId="1915B76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skibstekniker (trin 2)</w:t>
                  </w:r>
                </w:p>
                <w:p w14:paraId="7128E4D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skiltetekniker</w:t>
                  </w:r>
                </w:p>
                <w:p w14:paraId="48DF2B4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skorstensfejer (trin 2)</w:t>
                  </w:r>
                </w:p>
                <w:p w14:paraId="348CE8B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smed (med specialer)</w:t>
                  </w:r>
                </w:p>
                <w:p w14:paraId="1CC9643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snedker (med specialer)</w:t>
                  </w:r>
                </w:p>
                <w:p w14:paraId="7517603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støberitekniker (trin 2)</w:t>
                  </w:r>
                </w:p>
                <w:p w14:paraId="1CD3C31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teknisk designer</w:t>
                  </w:r>
                </w:p>
                <w:p w14:paraId="02F0861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vejgodstransportuddannelsen</w:t>
                  </w:r>
                </w:p>
                <w:p w14:paraId="60555C2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vvs-energiuddannelsen</w:t>
                  </w:r>
                </w:p>
                <w:p w14:paraId="45BC18C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værktøjsuddannelsen (med specialer)</w:t>
                  </w:r>
                </w:p>
                <w:p w14:paraId="5C109E3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værktøjstekniker</w:t>
                  </w:r>
                </w:p>
                <w:p w14:paraId="04931FE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1B3B3B3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4A5C124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enten matematik B eller virksomhedsøkonomi B</w:t>
                  </w:r>
                </w:p>
              </w:tc>
            </w:tr>
            <w:tr w:rsidR="00A067DE" w:rsidRPr="00E24BF0" w14:paraId="554B7957" w14:textId="77777777" w:rsidTr="00B74894">
              <w:tc>
                <w:tcPr>
                  <w:tcW w:w="29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0C83848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finans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Financial Management and Services)</w:t>
                  </w:r>
                </w:p>
              </w:tc>
              <w:tc>
                <w:tcPr>
                  <w:tcW w:w="75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C23F70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4AC97FD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matematik B eller virksomhedsøkonomi B</w:t>
                  </w:r>
                </w:p>
                <w:p w14:paraId="2F3A5E4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6D40B23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Finansuddannelsen (trin 2)</w:t>
                  </w:r>
                </w:p>
                <w:p w14:paraId="66011C8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handelsuddannelsen (med specialer)</w:t>
                  </w:r>
                </w:p>
                <w:p w14:paraId="53B0445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it-supporter</w:t>
                  </w:r>
                </w:p>
                <w:p w14:paraId="2C3A29D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kontoruddannelsen (med specialer)</w:t>
                  </w:r>
                </w:p>
                <w:p w14:paraId="4E635F4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C og enten matematik B eller virksomhedsøkonomi B</w:t>
                  </w:r>
                </w:p>
              </w:tc>
            </w:tr>
            <w:tr w:rsidR="00A067DE" w:rsidRPr="00E24BF0" w14:paraId="797B3F98" w14:textId="77777777" w:rsidTr="00B74894">
              <w:tc>
                <w:tcPr>
                  <w:tcW w:w="29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B7AE82E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event management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økonomi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Event Management and Economics)</w:t>
                  </w:r>
                </w:p>
              </w:tc>
              <w:tc>
                <w:tcPr>
                  <w:tcW w:w="75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52A03E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7E5856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matematik B</w:t>
                  </w:r>
                </w:p>
                <w:p w14:paraId="3B3C506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relevant erhvervsuddannelse:</w:t>
                  </w:r>
                </w:p>
                <w:p w14:paraId="13E58D6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Eventkoordinator</w:t>
                  </w:r>
                </w:p>
                <w:p w14:paraId="686EB0A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matematik B</w:t>
                  </w:r>
                </w:p>
              </w:tc>
            </w:tr>
            <w:tr w:rsidR="00A067DE" w:rsidRPr="00E24BF0" w14:paraId="0D72CB32" w14:textId="77777777" w:rsidTr="00B74894">
              <w:tc>
                <w:tcPr>
                  <w:tcW w:w="29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843970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procesøkonomi og værdikædeledelse (Bachelor of Value Chain Management)</w:t>
                  </w:r>
                </w:p>
              </w:tc>
              <w:tc>
                <w:tcPr>
                  <w:tcW w:w="75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405446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91DF5F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matematik B</w:t>
                  </w:r>
                </w:p>
              </w:tc>
            </w:tr>
            <w:tr w:rsidR="00A067DE" w:rsidRPr="00E24BF0" w14:paraId="7D84D961" w14:textId="77777777" w:rsidTr="00B74894">
              <w:tc>
                <w:tcPr>
                  <w:tcW w:w="29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7EA0061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økonomi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informationsteknologi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Economics and Information Technology)</w:t>
                  </w:r>
                </w:p>
              </w:tc>
              <w:tc>
                <w:tcPr>
                  <w:tcW w:w="75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71D3A1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74A6EA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Matematik B</w:t>
                  </w:r>
                </w:p>
              </w:tc>
            </w:tr>
          </w:tbl>
          <w:p w14:paraId="6C946C3A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0DFA1C6D" w14:textId="77777777" w:rsidR="00A067DE" w:rsidRPr="00E24BF0" w:rsidRDefault="00A067DE" w:rsidP="00A067DE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i/>
          <w:iCs/>
          <w:color w:val="212529"/>
          <w:sz w:val="23"/>
          <w:szCs w:val="23"/>
          <w:lang w:eastAsia="da-DK"/>
        </w:rPr>
        <w:lastRenderedPageBreak/>
        <w:t>Diplomingeni</w:t>
      </w:r>
      <w:r w:rsidRPr="00E24BF0">
        <w:rPr>
          <w:rFonts w:ascii="Questa-Regular" w:eastAsia="Times New Roman" w:hAnsi="Questa-Regular" w:cs="Times New Roman" w:hint="eastAsia"/>
          <w:b/>
          <w:bCs/>
          <w:i/>
          <w:iCs/>
          <w:color w:val="212529"/>
          <w:sz w:val="23"/>
          <w:szCs w:val="23"/>
          <w:lang w:eastAsia="da-DK"/>
        </w:rPr>
        <w:t>ø</w:t>
      </w:r>
      <w:r w:rsidRPr="00E24BF0">
        <w:rPr>
          <w:rFonts w:ascii="Questa-Regular" w:eastAsia="Times New Roman" w:hAnsi="Questa-Regular" w:cs="Times New Roman"/>
          <w:b/>
          <w:bCs/>
          <w:i/>
          <w:iCs/>
          <w:color w:val="212529"/>
          <w:sz w:val="23"/>
          <w:szCs w:val="23"/>
          <w:lang w:eastAsia="da-DK"/>
        </w:rPr>
        <w:t>ruddannelser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5D0C0DD1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54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80"/>
              <w:gridCol w:w="5365"/>
            </w:tblGrid>
            <w:tr w:rsidR="00A067DE" w:rsidRPr="00E24BF0" w14:paraId="4D4D9DF9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4F214AE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4B4265F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428825A2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35B247FA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Arktisk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byggeri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infrastruktur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Arctic Civil Engineering)</w:t>
                  </w:r>
                </w:p>
                <w:p w14:paraId="13801897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Bygning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Civil Engineering)</w:t>
                  </w:r>
                </w:p>
                <w:p w14:paraId="343C195F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Bygningsdesign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Architectural Engineering)</w:t>
                  </w:r>
                </w:p>
                <w:p w14:paraId="00A6140D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Bygningsteknik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Civil Engineering)</w:t>
                  </w:r>
                </w:p>
                <w:p w14:paraId="7E5BF596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Byggeri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anlæg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Civil Engineering)</w:t>
                  </w:r>
                </w:p>
                <w:p w14:paraId="28E9648B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Byggeri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infrastruktur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Building and Civil Engineering)</w:t>
                  </w:r>
                </w:p>
                <w:p w14:paraId="1CC300D7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Bæredygtig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energiteknik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Sustainable Energy Engineering)</w:t>
                  </w:r>
                </w:p>
                <w:p w14:paraId="0003F181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Elektrisk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energiteknologi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Electrical Energy Technology)</w:t>
                  </w:r>
                </w:p>
                <w:p w14:paraId="32549A96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Elektroteknologi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Electrical Engineering)</w:t>
                  </w:r>
                </w:p>
                <w:p w14:paraId="72BB3339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Integreret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design (Bachelor of Engineering in Integrated Design)</w:t>
                  </w:r>
                </w:p>
                <w:p w14:paraId="12A90B5B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Klima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forsyningsteknik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Climate and Supply</w:t>
                  </w:r>
                </w:p>
                <w:p w14:paraId="7A2564AB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Engineering)</w:t>
                  </w:r>
                </w:p>
                <w:p w14:paraId="0793E052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Maskinteknik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Mechanical Engineering)</w:t>
                  </w:r>
                </w:p>
                <w:p w14:paraId="4F11685B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Maskinteknologi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Mechanical Engineering)</w:t>
                  </w:r>
                </w:p>
                <w:p w14:paraId="69DD383C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Maritim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Teknik (Bachelor of Engineering in Naval Architecture and Offshore</w:t>
                  </w:r>
                </w:p>
                <w:p w14:paraId="66C33315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Engineering)</w:t>
                  </w:r>
                </w:p>
                <w:p w14:paraId="698B8BEF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Proces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innovation (Bachelor of Engineering in Process and Innovation)</w:t>
                  </w:r>
                </w:p>
                <w:p w14:paraId="298451D4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Produktion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Produktionsteknik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) (Bachelor of Engineering in Manufacturing</w:t>
                  </w:r>
                </w:p>
                <w:p w14:paraId="5443EB1C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Engineering)</w:t>
                  </w:r>
                </w:p>
                <w:p w14:paraId="4C9F7ABF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Skibsteknik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maritimt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design (Bachelor of Engineering in Naval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Achitecture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and</w:t>
                  </w:r>
                </w:p>
                <w:p w14:paraId="1D34C89B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Maritime Engineering)</w:t>
                  </w:r>
                </w:p>
                <w:p w14:paraId="0D00A646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Sundhedsteknologi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Healthcare Technology)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6CF7753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lastRenderedPageBreak/>
                    <w:t>Adgang via gymnasial eksamen:</w:t>
                  </w:r>
                </w:p>
                <w:p w14:paraId="6C598CA2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Engelsk B og matematik A og enten </w:t>
                  </w:r>
                </w:p>
                <w:p w14:paraId="42751D3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fysik B eller geovidenskab A og enten bioteknologi A eller kemi C</w:t>
                  </w:r>
                </w:p>
                <w:p w14:paraId="21EE6BE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52AF054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1F69D4F3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Engelsk B og matematik A og </w:t>
                  </w:r>
                </w:p>
                <w:p w14:paraId="3A1B408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fysik B og kemi C</w:t>
                  </w:r>
                </w:p>
              </w:tc>
            </w:tr>
            <w:tr w:rsidR="00A067DE" w:rsidRPr="00E24BF0" w14:paraId="77C5F190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7C188B78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Bioteknologi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Biotechnology)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54AB6FB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4FE948FF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matematik A og enten</w:t>
                  </w:r>
                </w:p>
                <w:p w14:paraId="43A23B19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fysik B eller geovidenskab A og enten bioteknologi A eller </w:t>
                  </w:r>
                </w:p>
                <w:p w14:paraId="41C20D7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kemi B</w:t>
                  </w:r>
                </w:p>
                <w:p w14:paraId="4C8B70D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1C749D1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40BAF237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Engelsk B og matematik A og fysik B og</w:t>
                  </w:r>
                </w:p>
                <w:p w14:paraId="5EEAFBA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kemi B</w:t>
                  </w:r>
                </w:p>
              </w:tc>
            </w:tr>
            <w:tr w:rsidR="00A067DE" w:rsidRPr="00E24BF0" w14:paraId="7AA79858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7FD119B8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Global Business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Global Business Engineering)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13D4A42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FAA2CD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A og matematik B</w:t>
                  </w:r>
                </w:p>
                <w:p w14:paraId="1E86B7D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3148032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32AEE58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A og matematik A</w:t>
                  </w:r>
                </w:p>
              </w:tc>
            </w:tr>
            <w:tr w:rsidR="00A067DE" w:rsidRPr="00E24BF0" w14:paraId="794AC2D9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0A8C6C4C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Globale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forretningssystemer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Global Business Systems)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48234AB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0CF5532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 og matematik A</w:t>
                  </w:r>
                </w:p>
                <w:p w14:paraId="3A83B36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6985F45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52FAC45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Engelsk B og matematik A</w:t>
                  </w:r>
                </w:p>
              </w:tc>
            </w:tr>
            <w:tr w:rsidR="00A067DE" w:rsidRPr="00E24BF0" w14:paraId="1820562E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4421F418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Fødevaresikkerhed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-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kvalitet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Food Safety and Quality)</w:t>
                  </w:r>
                </w:p>
                <w:p w14:paraId="659E20E5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Fødevareteknologi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Food Technology)</w:t>
                  </w:r>
                </w:p>
                <w:p w14:paraId="7E60EBC5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Kemi-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bioteknik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Chemical and Bio Engineering)</w:t>
                  </w:r>
                </w:p>
                <w:p w14:paraId="6741EB1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Kemi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bioteknologi</w:t>
                  </w:r>
                  <w:proofErr w:type="spellEnd"/>
                </w:p>
                <w:p w14:paraId="66E3A073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Kemiteknik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og international business (Bachelor of Engineering in Chemical Engineering</w:t>
                  </w:r>
                </w:p>
                <w:p w14:paraId="458F3B3C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and International Business)</w:t>
                  </w:r>
                </w:p>
                <w:p w14:paraId="22E0565F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Kemiteknologi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Chemical Engineering)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135E51B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247236E5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Engelsk B og matematik A og enten </w:t>
                  </w:r>
                </w:p>
                <w:p w14:paraId="4CB0BF5D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fysik B eller geovidenskab A og enten bioteknologi A eller </w:t>
                  </w:r>
                </w:p>
                <w:p w14:paraId="33AA3A4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kemi B</w:t>
                  </w:r>
                </w:p>
                <w:p w14:paraId="2489F04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5AD2FE9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6B7E1FA0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Engelsk B og matematik A og fysik B </w:t>
                  </w:r>
                </w:p>
                <w:p w14:paraId="60903A7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og kemi B</w:t>
                  </w:r>
                </w:p>
              </w:tc>
            </w:tr>
            <w:tr w:rsidR="00A067DE" w:rsidRPr="00E24BF0" w14:paraId="1FC37372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2B96DFD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- Global ledelse og design af produktionsnetværk, GMM (Bachelor of Engineering in</w:t>
                  </w:r>
                </w:p>
                <w:p w14:paraId="5616906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Global Management and Manufacturing)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3AAF847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A7954B1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Engelsk B og matematik B og enten </w:t>
                  </w:r>
                </w:p>
                <w:p w14:paraId="1BB3027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fysik B eller geovidenskab A</w:t>
                  </w:r>
                </w:p>
                <w:p w14:paraId="3D73366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07F9C6D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144EB26D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Engelsk B og matematik B og </w:t>
                  </w:r>
                </w:p>
                <w:p w14:paraId="2A1FC48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fysik B</w:t>
                  </w:r>
                </w:p>
              </w:tc>
            </w:tr>
            <w:tr w:rsidR="00A067DE" w:rsidRPr="00E24BF0" w14:paraId="4D16001B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28308E51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- Computer Engineering (Bachelor of Engineering in Computer Engineering)</w:t>
                  </w:r>
                </w:p>
                <w:p w14:paraId="69D0923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- Design og anvendelse af kunstig intelligens (Bachelor of Engineering in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Artificial</w:t>
                  </w:r>
                  <w:proofErr w:type="spellEnd"/>
                </w:p>
                <w:p w14:paraId="01862B31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Intelligence Engineering)</w:t>
                  </w:r>
                </w:p>
                <w:p w14:paraId="133396CC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Elektronik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Electronics)</w:t>
                  </w:r>
                </w:p>
                <w:p w14:paraId="3D2CD917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Fiskeriteknologi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Fisheries Technology)</w:t>
                  </w:r>
                </w:p>
                <w:p w14:paraId="7C91298C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Interaktivt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design (Bachelor of Engineering in Interaction Design)</w:t>
                  </w:r>
                </w:p>
                <w:p w14:paraId="67F3CE74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It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økonomi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IT and Economics)</w:t>
                  </w:r>
                </w:p>
                <w:p w14:paraId="0F4415E1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Mekatronik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Mechatronics)</w:t>
                  </w:r>
                </w:p>
                <w:p w14:paraId="42081521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Robotteknologi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Robot Systems)</w:t>
                  </w:r>
                </w:p>
                <w:p w14:paraId="4B1F7C43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Softwareteknologi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Software Technology)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11EEF80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17AEB8CE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Engelsk B og matematik A og enten </w:t>
                  </w:r>
                </w:p>
                <w:p w14:paraId="24F4858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fysik B eller geovidenskab A</w:t>
                  </w:r>
                </w:p>
                <w:p w14:paraId="53B2C1C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0BC13C0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0F2788C5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Engelsk B og matematik A og </w:t>
                  </w:r>
                </w:p>
                <w:p w14:paraId="7AB6ACF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fysik B</w:t>
                  </w:r>
                </w:p>
              </w:tc>
            </w:tr>
            <w:tr w:rsidR="00A067DE" w:rsidRPr="00E24BF0" w14:paraId="40362BA3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600EE233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- Cybersikkerhed (Bachelor of Engineering in Cyber Security)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3608A8E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0545633E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Engelsk B og matematik A og enten </w:t>
                  </w:r>
                </w:p>
                <w:p w14:paraId="51FCFE8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fysik B eller geovidenskab A</w:t>
                  </w:r>
                </w:p>
                <w:p w14:paraId="71BCE23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764071F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2161CE5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0C11859E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7934D6FD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Forretningsudvikling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(Business Development), BDE (Bachelor of Engineering in Business</w:t>
                  </w:r>
                </w:p>
                <w:p w14:paraId="7B28B2C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Development), BDE</w:t>
                  </w:r>
                </w:p>
                <w:p w14:paraId="635E5FEA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Materialeteknologi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Materials Science)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3692911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2FD3F2B9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Engelsk B og matematik B og enten </w:t>
                  </w:r>
                </w:p>
                <w:p w14:paraId="711369DD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fysik B eller geovidenskab A og enten bioteknologi A </w:t>
                  </w:r>
                </w:p>
                <w:p w14:paraId="10D1282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eller kemi C</w:t>
                  </w:r>
                </w:p>
                <w:p w14:paraId="42FDB37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19D998A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4BC2AED0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Engelsk B og matematik B og </w:t>
                  </w:r>
                </w:p>
                <w:p w14:paraId="06B94179" w14:textId="77777777" w:rsidR="00A067DE" w:rsidRPr="00E24BF0" w:rsidRDefault="00A067DE" w:rsidP="001277E5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fysik B og kemi C</w:t>
                  </w:r>
                </w:p>
              </w:tc>
            </w:tr>
            <w:tr w:rsidR="00A067DE" w:rsidRPr="00E24BF0" w14:paraId="29BE2FBF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173FBCE4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-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Mobilitet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, transport og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logistik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Engineering in Mobility, Transport and</w:t>
                  </w:r>
                </w:p>
                <w:p w14:paraId="033E3D0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Logistics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05B863A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0DD4C2CA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Engelsk B og </w:t>
                  </w:r>
                </w:p>
                <w:p w14:paraId="364168C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matematik A og enten fysik B eller geovidenskab A eller samfundsfag A eller naturgeografi B</w:t>
                  </w:r>
                </w:p>
                <w:p w14:paraId="065EA8F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7884490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ingeniøruddannelserne</w:t>
                  </w:r>
                </w:p>
                <w:p w14:paraId="05F311E0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Engelsk B og matematik A og </w:t>
                  </w:r>
                </w:p>
                <w:p w14:paraId="590180F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fysik B</w:t>
                  </w:r>
                </w:p>
              </w:tc>
            </w:tr>
          </w:tbl>
          <w:p w14:paraId="003A70F5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327AE837" w14:textId="77777777" w:rsidR="00A067DE" w:rsidRPr="00E24BF0" w:rsidRDefault="00A067DE" w:rsidP="00A067DE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i/>
          <w:iCs/>
          <w:color w:val="212529"/>
          <w:sz w:val="23"/>
          <w:szCs w:val="23"/>
          <w:lang w:eastAsia="da-DK"/>
        </w:rPr>
        <w:lastRenderedPageBreak/>
        <w:t>Maritime professionsbacheloruddannelser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34ADEE14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53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3"/>
              <w:gridCol w:w="7357"/>
            </w:tblGrid>
            <w:tr w:rsidR="00A067DE" w:rsidRPr="00E24BF0" w14:paraId="5F5EA7C3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02B4D5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841CCE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130DB76B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D56C89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Professionsbachelor, maskinmester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55B3B0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67F3548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7CFE9D9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4EF0FFA0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2 af følgende fag på B-niveau, resten på C-niveau: </w:t>
                  </w:r>
                </w:p>
                <w:p w14:paraId="0E8B7F8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Matematik, engelsk og dansk og enten fysik eller kemi</w:t>
                  </w:r>
                </w:p>
                <w:p w14:paraId="18A764A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68CD775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de maritime professionsbacheloruddannelser</w:t>
                  </w:r>
                </w:p>
                <w:p w14:paraId="2D683D8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5F1923B3" w14:textId="77777777">
              <w:trPr>
                <w:trHeight w:val="243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042470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lastRenderedPageBreak/>
                    <w:t>Professionsbachelor, skibsofficer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9AAE7F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Uanset adgangsvej er det en forudsætning for optagelsen, at ansøgeren har gyldigt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sundhedsbevis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for søfarende og fiskere uden begrænsninger.</w:t>
                  </w:r>
                </w:p>
                <w:p w14:paraId="0C9229E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E5E52B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6398217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5E492DD8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2 af følgende fag på B-niveau, resten på C-niveau: </w:t>
                  </w:r>
                </w:p>
                <w:p w14:paraId="3870A03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Matematik, engelsk, dansk og enten fysik eller kemi</w:t>
                  </w:r>
                </w:p>
                <w:p w14:paraId="53BF5BA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6F2B472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de maritime professionsbacheloruddannelser</w:t>
                  </w:r>
                </w:p>
                <w:p w14:paraId="6A55227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504F7164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27B616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Professionsbachelor, skibsfører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254319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Uanset adgangsvej er det en forudsætning for optagelsen, at ansøgeren har gyldigt </w:t>
                  </w: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sundhedsbevis</w:t>
                  </w:r>
                  <w:proofErr w:type="spellEnd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 for søfarende og fiskere uden begrænsninger.</w:t>
                  </w:r>
                </w:p>
                <w:p w14:paraId="62FF35C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73BF483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0C4365C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10A3D1C5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 2 af følgende fag på B-niveau, resten på C-niveau: </w:t>
                  </w:r>
                </w:p>
                <w:p w14:paraId="77B3239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Matematik, engelsk, dansk og enten fysik eller kemi</w:t>
                  </w:r>
                </w:p>
                <w:p w14:paraId="2E6869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76B4E43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de maritime professionsbacheloruddannelser</w:t>
                  </w:r>
                </w:p>
                <w:p w14:paraId="14A31AF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0C8623C4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2BDF17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skibsteknik og marin konstruktion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BE5C19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840A9C0" w14:textId="77777777" w:rsidR="001277E5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 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 xml:space="preserve">Engelsk B, matematik A og enten fysik B eller </w:t>
                  </w:r>
                </w:p>
                <w:p w14:paraId="43BD1A2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geovidenskab A og enten bioteknologi A eller kemi C</w:t>
                  </w:r>
                </w:p>
                <w:p w14:paraId="48A1C14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3-årig erhvervsuddannelse:</w:t>
                  </w:r>
                </w:p>
                <w:p w14:paraId="0080C2F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B, matematik A og enten fysik B eller kemi C</w:t>
                  </w:r>
                </w:p>
                <w:p w14:paraId="66C384F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Anden adgang:</w:t>
                  </w:r>
                </w:p>
                <w:p w14:paraId="75D0193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Adgangseksamen til de maritime professionsbacheloruddannelser</w:t>
                  </w:r>
                </w:p>
                <w:p w14:paraId="4B65695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Engelsk B, matematik A og enten fysik B eller kemi C</w:t>
                  </w:r>
                </w:p>
              </w:tc>
            </w:tr>
          </w:tbl>
          <w:p w14:paraId="1116D9CB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0F934AFD" w14:textId="77777777" w:rsidR="00A067DE" w:rsidRPr="00E24BF0" w:rsidRDefault="00A067DE" w:rsidP="00A067DE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i/>
          <w:iCs/>
          <w:color w:val="212529"/>
          <w:sz w:val="23"/>
          <w:szCs w:val="23"/>
          <w:lang w:eastAsia="da-DK"/>
        </w:rPr>
        <w:lastRenderedPageBreak/>
        <w:t>Kunstneriske professionsbacheloruddannelser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154E5CBE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59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7"/>
              <w:gridCol w:w="4903"/>
            </w:tblGrid>
            <w:tr w:rsidR="00A067DE" w:rsidRPr="00E24BF0" w14:paraId="7BB6A3F9" w14:textId="77777777" w:rsidTr="001401CD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0B0779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CE8D81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6D253E92" w14:textId="77777777" w:rsidTr="001401CD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8BD7B7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kunsthåndværk, glas og keramik</w:t>
                  </w:r>
                </w:p>
                <w:p w14:paraId="0835A526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Crafts in Glass and Ceramics)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D0D696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gymnasial eksamen:</w:t>
                  </w:r>
                </w:p>
                <w:p w14:paraId="5690D8D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  <w:p w14:paraId="0DDBED8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erhvervsuddannelse:</w:t>
                  </w:r>
                </w:p>
                <w:p w14:paraId="49340EB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</w:tc>
            </w:tr>
          </w:tbl>
          <w:p w14:paraId="48DE5ACE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7A489892" w14:textId="77777777" w:rsidR="00A067DE" w:rsidRPr="00E24BF0" w:rsidRDefault="00A067DE" w:rsidP="00A067DE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E24BF0">
        <w:rPr>
          <w:rFonts w:ascii="Questa-Regular" w:eastAsia="Times New Roman" w:hAnsi="Questa-Regular" w:cs="Times New Roman"/>
          <w:b/>
          <w:bCs/>
          <w:i/>
          <w:iCs/>
          <w:color w:val="212529"/>
          <w:sz w:val="23"/>
          <w:szCs w:val="23"/>
          <w:lang w:eastAsia="da-DK"/>
        </w:rPr>
        <w:t>Selvst</w:t>
      </w:r>
      <w:r w:rsidRPr="00E24BF0">
        <w:rPr>
          <w:rFonts w:ascii="Questa-Regular" w:eastAsia="Times New Roman" w:hAnsi="Questa-Regular" w:cs="Times New Roman" w:hint="eastAsia"/>
          <w:b/>
          <w:bCs/>
          <w:i/>
          <w:iCs/>
          <w:color w:val="212529"/>
          <w:sz w:val="23"/>
          <w:szCs w:val="23"/>
          <w:lang w:eastAsia="da-DK"/>
        </w:rPr>
        <w:t>æ</w:t>
      </w:r>
      <w:r w:rsidRPr="00E24BF0">
        <w:rPr>
          <w:rFonts w:ascii="Questa-Regular" w:eastAsia="Times New Roman" w:hAnsi="Questa-Regular" w:cs="Times New Roman"/>
          <w:b/>
          <w:bCs/>
          <w:i/>
          <w:iCs/>
          <w:color w:val="212529"/>
          <w:sz w:val="23"/>
          <w:szCs w:val="23"/>
          <w:lang w:eastAsia="da-DK"/>
        </w:rPr>
        <w:t>ndige overbygningsuddannelser (professionsbacheloruddannelser)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067DE" w:rsidRPr="00E24BF0" w14:paraId="35FDB2D7" w14:textId="77777777" w:rsidTr="00A067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5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76"/>
              <w:gridCol w:w="6899"/>
            </w:tblGrid>
            <w:tr w:rsidR="00A067DE" w:rsidRPr="00E24BF0" w14:paraId="258B662D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E12180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731335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Uddannelsesspecifikke adgangskrav</w:t>
                  </w:r>
                </w:p>
              </w:tc>
            </w:tr>
            <w:tr w:rsidR="00A067DE" w:rsidRPr="00E24BF0" w14:paraId="56ECCD5F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FDB9074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dataanalyse</w:t>
                  </w:r>
                  <w:proofErr w:type="spellEnd"/>
                </w:p>
                <w:p w14:paraId="5541B69D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Data Analysis)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507844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1C6A1FB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Finansiel controller</w:t>
                  </w:r>
                </w:p>
                <w:p w14:paraId="2E5052E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finansøkonom</w:t>
                  </w:r>
                </w:p>
                <w:p w14:paraId="5A88449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markedsføringsøkonom</w:t>
                  </w:r>
                </w:p>
                <w:p w14:paraId="38BB962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  <w:p w14:paraId="0F7BBBA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18DA773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Administrationsøkonom</w:t>
                  </w:r>
                </w:p>
                <w:p w14:paraId="101D583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automationsteknolog</w:t>
                  </w:r>
                </w:p>
                <w:p w14:paraId="50CF30B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autoteknolog med merkantilt rettede valgfag</w:t>
                  </w:r>
                </w:p>
                <w:p w14:paraId="378DCA4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designteknolog med merkantilt speciale</w:t>
                  </w:r>
                </w:p>
                <w:p w14:paraId="5595FD2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entreprenørskab og design</w:t>
                  </w:r>
                </w:p>
                <w:p w14:paraId="761DA89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handelsøkonom</w:t>
                  </w:r>
                </w:p>
                <w:p w14:paraId="6AD8B5F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laborant</w:t>
                  </w:r>
                </w:p>
                <w:p w14:paraId="16CA99B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logistikøkonom</w:t>
                  </w:r>
                </w:p>
                <w:p w14:paraId="7578674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miljøteknolog</w:t>
                  </w:r>
                  <w:proofErr w:type="spellEnd"/>
                </w:p>
                <w:p w14:paraId="271F38E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procesteknolog</w:t>
                  </w:r>
                </w:p>
                <w:p w14:paraId="73D5F62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produktionsteknolog</w:t>
                  </w:r>
                </w:p>
                <w:p w14:paraId="72518EB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service- og oplevelsesøkonom</w:t>
                  </w:r>
                </w:p>
                <w:p w14:paraId="3DDCB3D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</w:tc>
            </w:tr>
            <w:tr w:rsidR="00A067DE" w:rsidRPr="00E24BF0" w14:paraId="739D9A89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58F962B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design og business</w:t>
                  </w:r>
                </w:p>
                <w:p w14:paraId="0080D59A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Design and Business)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98F309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3547DAD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Designteknolog</w:t>
                  </w:r>
                </w:p>
                <w:p w14:paraId="20A2273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entreprenørskab og design</w:t>
                  </w:r>
                </w:p>
                <w:p w14:paraId="07C7580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handelsøkonom</w:t>
                  </w:r>
                </w:p>
                <w:p w14:paraId="0588BF5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markedsføringsøkonom</w:t>
                  </w:r>
                </w:p>
                <w:p w14:paraId="6A221CD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multimediedesigner</w:t>
                  </w:r>
                </w:p>
                <w:p w14:paraId="39B8431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produktionsteknolog</w:t>
                  </w:r>
                </w:p>
                <w:p w14:paraId="6CF26F9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service- og oplevelsesøkonom</w:t>
                  </w:r>
                </w:p>
                <w:p w14:paraId="2BAEFFF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Specifikke adgangskrav:</w:t>
                  </w: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 Bestået adgangsprøve</w:t>
                  </w:r>
                </w:p>
              </w:tc>
            </w:tr>
            <w:tr w:rsidR="00A067DE" w:rsidRPr="00E24BF0" w14:paraId="272B5986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03E7FBF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digital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konceptudvikling</w:t>
                  </w:r>
                  <w:proofErr w:type="spellEnd"/>
                </w:p>
                <w:p w14:paraId="78B76D2B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Digital Concept Development)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FE3FFF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58DF537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Datamatiker</w:t>
                  </w:r>
                </w:p>
                <w:p w14:paraId="0A91C09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designteknolog</w:t>
                  </w:r>
                </w:p>
                <w:p w14:paraId="1495475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entreprenørskab og design</w:t>
                  </w:r>
                </w:p>
                <w:p w14:paraId="3DDE346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markedsføringsøkonom</w:t>
                  </w:r>
                </w:p>
                <w:p w14:paraId="108C8FC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multimediedesigner</w:t>
                  </w:r>
                </w:p>
                <w:p w14:paraId="7B73DE7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5E5C0E4D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51623C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e-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handel</w:t>
                  </w:r>
                  <w:proofErr w:type="spellEnd"/>
                </w:p>
                <w:p w14:paraId="7D664DD2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E-commerce Management)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8C45FA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00969F4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Entreprenørskab og design</w:t>
                  </w:r>
                </w:p>
                <w:p w14:paraId="2D6A1CB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finansøkonom</w:t>
                  </w:r>
                </w:p>
                <w:p w14:paraId="5ADBBCB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handelsøkonom</w:t>
                  </w:r>
                </w:p>
                <w:p w14:paraId="3AE2CA7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logistikøkonom</w:t>
                  </w:r>
                </w:p>
                <w:p w14:paraId="297D6E6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markedsføringsøkonom</w:t>
                  </w:r>
                </w:p>
                <w:p w14:paraId="4C0129F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multimediedesigner</w:t>
                  </w:r>
                </w:p>
                <w:p w14:paraId="63B43D6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service- og oplevelsesøkonom</w:t>
                  </w:r>
                </w:p>
                <w:p w14:paraId="14A378C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2C5DDA63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C9D94CA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energimanagement</w:t>
                  </w:r>
                  <w:proofErr w:type="spellEnd"/>
                </w:p>
                <w:p w14:paraId="1461C3AE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Energy Management)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59CA9D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662BE5A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Automationsteknolog</w:t>
                  </w:r>
                </w:p>
                <w:p w14:paraId="3D164E5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el-installatør</w:t>
                  </w:r>
                </w:p>
                <w:p w14:paraId="1BC890E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energiteknolog</w:t>
                  </w:r>
                </w:p>
                <w:p w14:paraId="786B252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installatør, VVS</w:t>
                  </w:r>
                </w:p>
                <w:p w14:paraId="417D87C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miljøteknolog</w:t>
                  </w:r>
                  <w:proofErr w:type="spellEnd"/>
                </w:p>
                <w:p w14:paraId="07CF077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1D0CCEC4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78FDB5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industriel 3D print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4DF38A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128C5B0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Automationsteknolog</w:t>
                  </w:r>
                </w:p>
                <w:p w14:paraId="2D8CA33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produktionsteknolog</w:t>
                  </w:r>
                </w:p>
                <w:p w14:paraId="075D302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49B90ED7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F64E815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innovation og entrepreneurship</w:t>
                  </w:r>
                </w:p>
                <w:p w14:paraId="2D282DEB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innovation and entrepreneurship)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976645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4DF5356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Alle erhvervsakademiuddannelser</w:t>
                  </w:r>
                </w:p>
                <w:p w14:paraId="530D8BC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39A808C1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B7B200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International Hospitality Management</w:t>
                  </w:r>
                </w:p>
                <w:p w14:paraId="1D878E4C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International Hospitality Management)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46ABB7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3DA6DDD5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Financial Controller</w:t>
                  </w:r>
                </w:p>
                <w:p w14:paraId="45991C4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finansøkonom</w:t>
                  </w:r>
                </w:p>
                <w:p w14:paraId="1DDFB3B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handelsøkonom</w:t>
                  </w:r>
                </w:p>
                <w:p w14:paraId="29FDD24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logistikøkonom</w:t>
                  </w:r>
                </w:p>
                <w:p w14:paraId="097928D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markedsføringsøkonom</w:t>
                  </w:r>
                </w:p>
                <w:p w14:paraId="081F9BC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service- og oplevelsesøkonom</w:t>
                  </w:r>
                </w:p>
                <w:p w14:paraId="3FA8614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23AA308A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E649D8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international handel og markedsføring</w:t>
                  </w:r>
                </w:p>
                <w:p w14:paraId="74FCB7A2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International Sales and Marketing Management)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E1DAF7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73E184E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Financial Controller</w:t>
                  </w:r>
                </w:p>
                <w:p w14:paraId="2DB48AD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finansøkonom</w:t>
                  </w:r>
                </w:p>
                <w:p w14:paraId="023FADA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handelsøkonom</w:t>
                  </w:r>
                </w:p>
                <w:p w14:paraId="5FF4CA8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logistikøkonom</w:t>
                  </w:r>
                </w:p>
                <w:p w14:paraId="4D0BBE5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markedsføringsøkonom</w:t>
                  </w:r>
                </w:p>
                <w:p w14:paraId="56912F9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service- og oplevelsesøkonom</w:t>
                  </w:r>
                </w:p>
                <w:p w14:paraId="1ADCCCD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34122653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314E3F7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it-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sikkerhed</w:t>
                  </w:r>
                  <w:proofErr w:type="spellEnd"/>
                </w:p>
                <w:p w14:paraId="637A5FA8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IT Security)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68B4A39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74F3F55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Datamatiker</w:t>
                  </w:r>
                </w:p>
                <w:p w14:paraId="4E17507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it-teknolog</w:t>
                  </w:r>
                </w:p>
                <w:p w14:paraId="6F769A8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594591B6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7550184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lastRenderedPageBreak/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jordbrugsvirksomhed</w:t>
                  </w:r>
                  <w:proofErr w:type="spellEnd"/>
                </w:p>
                <w:p w14:paraId="5327E3BE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Agricultural and Environmental Management)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C58D21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368126B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Jordbrugsteknolog</w:t>
                  </w:r>
                </w:p>
                <w:p w14:paraId="13B7B45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proofErr w:type="spellStart"/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miljøteknolog</w:t>
                  </w:r>
                  <w:proofErr w:type="spellEnd"/>
                </w:p>
                <w:p w14:paraId="098F4B3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138C0832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CF3E24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laboratorie-, fødevare- og procesteknologi</w:t>
                  </w:r>
                </w:p>
                <w:p w14:paraId="133DDFD2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Chemical and Biotechnical Technology, Food Technology and Process Technology)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7C03D1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34F3EE2D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Laborant</w:t>
                  </w:r>
                </w:p>
                <w:p w14:paraId="0D04F9E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procesteknolog</w:t>
                  </w:r>
                </w:p>
                <w:p w14:paraId="12F31C2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5AF68543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E231B9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Professionsbachelor i produktudvikling og teknisk integration</w:t>
                  </w:r>
                </w:p>
                <w:p w14:paraId="23E636E4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Product Development and Integrative Technology)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51D483C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60D1011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Automationsteknolog</w:t>
                  </w:r>
                </w:p>
                <w:p w14:paraId="4D23192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el-installatør</w:t>
                  </w:r>
                </w:p>
                <w:p w14:paraId="5689ED6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energiteknolog</w:t>
                  </w:r>
                </w:p>
                <w:p w14:paraId="04654D48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installatør, VVS</w:t>
                  </w:r>
                </w:p>
                <w:p w14:paraId="3D5273D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it-teknolog</w:t>
                  </w:r>
                </w:p>
                <w:p w14:paraId="1F339B5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produktionsteknolog</w:t>
                  </w:r>
                </w:p>
                <w:p w14:paraId="19D9FE1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6026BB89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E63364E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sportsmanagement</w:t>
                  </w:r>
                  <w:proofErr w:type="spellEnd"/>
                </w:p>
                <w:p w14:paraId="7F271570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Sport Management)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96E785B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3E0BE88A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Financial controller</w:t>
                  </w:r>
                </w:p>
                <w:p w14:paraId="69E4D9C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finansøkonom</w:t>
                  </w:r>
                </w:p>
                <w:p w14:paraId="0B83E43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handelsøkonom</w:t>
                  </w:r>
                </w:p>
                <w:p w14:paraId="5DD5DC0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logistikøkonom</w:t>
                  </w:r>
                </w:p>
                <w:p w14:paraId="7067DE0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markedsføringsøkonom</w:t>
                  </w:r>
                </w:p>
                <w:p w14:paraId="5BBD7D5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service- og oplevelsesøkonom</w:t>
                  </w:r>
                </w:p>
                <w:p w14:paraId="0F7D976C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2FF3B60B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48F5648A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softwareudvikling</w:t>
                  </w:r>
                  <w:proofErr w:type="spellEnd"/>
                </w:p>
                <w:p w14:paraId="091EDFF2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(Bachelor of Software Development)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00820A4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17D1049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Datamatiker</w:t>
                  </w:r>
                </w:p>
                <w:p w14:paraId="48A9AA36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4650628C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339B8CAD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i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webudvikling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(Bachelor of Web Development)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7170AA07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0A37BEF0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Datamatiker</w:t>
                  </w:r>
                </w:p>
                <w:p w14:paraId="17A4C25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multimediedesigner</w:t>
                  </w:r>
                </w:p>
                <w:p w14:paraId="26C09CE9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  <w:tr w:rsidR="00A067DE" w:rsidRPr="00E24BF0" w14:paraId="45414D3B" w14:textId="77777777" w:rsidTr="00B74894">
              <w:tc>
                <w:tcPr>
                  <w:tcW w:w="36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14E16EC7" w14:textId="77777777" w:rsidR="00A067DE" w:rsidRPr="00983F79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</w:pP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Professionsbachelor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som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</w:t>
                  </w:r>
                  <w:proofErr w:type="spellStart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>teknisk</w:t>
                  </w:r>
                  <w:proofErr w:type="spellEnd"/>
                  <w:r w:rsidRPr="00983F79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val="en-US" w:eastAsia="da-DK"/>
                    </w:rPr>
                    <w:t xml:space="preserve"> manager offshore (Bachelor of Technical Management Offshore)</w:t>
                  </w:r>
                </w:p>
              </w:tc>
              <w:tc>
                <w:tcPr>
                  <w:tcW w:w="68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14:paraId="27637A92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da-DK"/>
                    </w:rPr>
                    <w:t>Adgang via erhvervsakademiuddannelse:</w:t>
                  </w:r>
                </w:p>
                <w:p w14:paraId="2E62084F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Automationsteknolog</w:t>
                  </w:r>
                </w:p>
                <w:p w14:paraId="01E58D4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driftsteknolog offshore</w:t>
                  </w:r>
                </w:p>
                <w:p w14:paraId="5E6A8B34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el-installatør</w:t>
                  </w:r>
                </w:p>
                <w:p w14:paraId="386B27A1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energiteknolog</w:t>
                  </w:r>
                </w:p>
                <w:p w14:paraId="01DC1EE3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  <w:t>produktionsteknolog</w:t>
                  </w:r>
                </w:p>
                <w:p w14:paraId="7499A44E" w14:textId="77777777" w:rsidR="00A067DE" w:rsidRPr="00E24BF0" w:rsidRDefault="00A067DE" w:rsidP="00A067D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da-DK"/>
                    </w:rPr>
                  </w:pPr>
                  <w:r w:rsidRPr="00E24BF0">
                    <w:rPr>
                      <w:rFonts w:ascii="Times New Roman" w:eastAsia="Times New Roman" w:hAnsi="Times New Roman" w:cs="Times New Roman"/>
                      <w:i/>
                      <w:iCs/>
                      <w:sz w:val="19"/>
                      <w:szCs w:val="19"/>
                      <w:lang w:eastAsia="da-DK"/>
                    </w:rPr>
                    <w:t>Ingen specifikke adgangskrav</w:t>
                  </w:r>
                </w:p>
              </w:tc>
            </w:tr>
          </w:tbl>
          <w:p w14:paraId="753CBBCE" w14:textId="77777777" w:rsidR="00A067DE" w:rsidRPr="00E24BF0" w:rsidRDefault="00A067DE" w:rsidP="00A067D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60C2B640" w14:textId="77777777" w:rsidR="00A067DE" w:rsidRPr="00E24BF0" w:rsidRDefault="00A067DE" w:rsidP="00A067DE">
      <w:pPr>
        <w:spacing w:before="200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08E1553C" w14:textId="77777777" w:rsidR="00184763" w:rsidRPr="00E24BF0" w:rsidRDefault="00184763"/>
    <w:sectPr w:rsidR="00184763" w:rsidRPr="00E24BF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84C2088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84E2A02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EEBA40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602CA50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8A6B12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AE4C474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28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AFD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119751E"/>
    <w:multiLevelType w:val="multilevel"/>
    <w:tmpl w:val="D430D63C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6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4"/>
  </w:num>
  <w:num w:numId="14">
    <w:abstractNumId w:val="15"/>
  </w:num>
  <w:num w:numId="15">
    <w:abstractNumId w:val="11"/>
  </w:num>
  <w:num w:numId="16">
    <w:abstractNumId w:val="10"/>
  </w:num>
  <w:num w:numId="1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ikke Lise Simested">
    <w15:presenceInfo w15:providerId="AD" w15:userId="S-1-5-21-2100284113-1573851820-878952375-39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1304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7DE"/>
    <w:rsid w:val="0000794D"/>
    <w:rsid w:val="000115E4"/>
    <w:rsid w:val="00016CA4"/>
    <w:rsid w:val="00017526"/>
    <w:rsid w:val="00021DE7"/>
    <w:rsid w:val="0003194B"/>
    <w:rsid w:val="00046C9D"/>
    <w:rsid w:val="000547F5"/>
    <w:rsid w:val="00080965"/>
    <w:rsid w:val="000A2C6A"/>
    <w:rsid w:val="000E3A40"/>
    <w:rsid w:val="000F654E"/>
    <w:rsid w:val="0010416E"/>
    <w:rsid w:val="001277E5"/>
    <w:rsid w:val="00134CCE"/>
    <w:rsid w:val="001401CD"/>
    <w:rsid w:val="00150081"/>
    <w:rsid w:val="00157B60"/>
    <w:rsid w:val="00184763"/>
    <w:rsid w:val="00193C21"/>
    <w:rsid w:val="001A3739"/>
    <w:rsid w:val="001E29AC"/>
    <w:rsid w:val="001F3FD1"/>
    <w:rsid w:val="002229A8"/>
    <w:rsid w:val="00256587"/>
    <w:rsid w:val="00275893"/>
    <w:rsid w:val="002A377E"/>
    <w:rsid w:val="002B6822"/>
    <w:rsid w:val="002B76E4"/>
    <w:rsid w:val="002D743E"/>
    <w:rsid w:val="002E2464"/>
    <w:rsid w:val="002E29E6"/>
    <w:rsid w:val="002F3731"/>
    <w:rsid w:val="00322FCA"/>
    <w:rsid w:val="003338AF"/>
    <w:rsid w:val="00343D09"/>
    <w:rsid w:val="00343E1A"/>
    <w:rsid w:val="003A6E0F"/>
    <w:rsid w:val="003B4C2E"/>
    <w:rsid w:val="00437240"/>
    <w:rsid w:val="0043774A"/>
    <w:rsid w:val="004403E8"/>
    <w:rsid w:val="0052191A"/>
    <w:rsid w:val="00543C2C"/>
    <w:rsid w:val="00567808"/>
    <w:rsid w:val="005A4C85"/>
    <w:rsid w:val="005A5262"/>
    <w:rsid w:val="00623626"/>
    <w:rsid w:val="006A3DD5"/>
    <w:rsid w:val="006D5967"/>
    <w:rsid w:val="006F676D"/>
    <w:rsid w:val="00706186"/>
    <w:rsid w:val="007154A5"/>
    <w:rsid w:val="00723B74"/>
    <w:rsid w:val="00776DDC"/>
    <w:rsid w:val="0078176F"/>
    <w:rsid w:val="007941FD"/>
    <w:rsid w:val="007C4EAA"/>
    <w:rsid w:val="008066C4"/>
    <w:rsid w:val="008208A6"/>
    <w:rsid w:val="008211EE"/>
    <w:rsid w:val="00841922"/>
    <w:rsid w:val="00845D2B"/>
    <w:rsid w:val="00845FC0"/>
    <w:rsid w:val="008467FC"/>
    <w:rsid w:val="008C75A8"/>
    <w:rsid w:val="008D051D"/>
    <w:rsid w:val="0090519D"/>
    <w:rsid w:val="00936595"/>
    <w:rsid w:val="00962FE2"/>
    <w:rsid w:val="00983F79"/>
    <w:rsid w:val="009D72A1"/>
    <w:rsid w:val="009F7340"/>
    <w:rsid w:val="00A02CE1"/>
    <w:rsid w:val="00A067DE"/>
    <w:rsid w:val="00A32F84"/>
    <w:rsid w:val="00A41B41"/>
    <w:rsid w:val="00AC7AE5"/>
    <w:rsid w:val="00B74894"/>
    <w:rsid w:val="00B87461"/>
    <w:rsid w:val="00B95F28"/>
    <w:rsid w:val="00BD68FA"/>
    <w:rsid w:val="00BF4DF9"/>
    <w:rsid w:val="00C613AC"/>
    <w:rsid w:val="00C86783"/>
    <w:rsid w:val="00CB0E64"/>
    <w:rsid w:val="00D02BA0"/>
    <w:rsid w:val="00D03EE8"/>
    <w:rsid w:val="00D06283"/>
    <w:rsid w:val="00D369BF"/>
    <w:rsid w:val="00D84627"/>
    <w:rsid w:val="00DA04C3"/>
    <w:rsid w:val="00DD3987"/>
    <w:rsid w:val="00DE7C79"/>
    <w:rsid w:val="00E24BF0"/>
    <w:rsid w:val="00E4063D"/>
    <w:rsid w:val="00E8057F"/>
    <w:rsid w:val="00E8685B"/>
    <w:rsid w:val="00E87B12"/>
    <w:rsid w:val="00E9791D"/>
    <w:rsid w:val="00EA296E"/>
    <w:rsid w:val="00EC0EA7"/>
    <w:rsid w:val="00ED1094"/>
    <w:rsid w:val="00ED35DB"/>
    <w:rsid w:val="00EF27DF"/>
    <w:rsid w:val="00F23DC3"/>
    <w:rsid w:val="00F342D1"/>
    <w:rsid w:val="00FF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C0DCA"/>
  <w15:chartTrackingRefBased/>
  <w15:docId w15:val="{0D1544CC-4EC8-4E67-B156-A844C292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 w:qFormat="1"/>
    <w:lsdException w:name="heading 5" w:semiHidden="1" w:uiPriority="1" w:qFormat="1"/>
    <w:lsdException w:name="heading 6" w:semiHidden="1" w:uiPriority="1" w:qFormat="1"/>
    <w:lsdException w:name="heading 7" w:semiHidden="1" w:uiPriority="1" w:qFormat="1"/>
    <w:lsdException w:name="heading 8" w:semiHidden="1" w:uiPriority="1" w:qFormat="1"/>
    <w:lsdException w:name="heading 9" w:semiHidden="1" w:uiPriority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4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2" w:qFormat="1"/>
    <w:lsdException w:name="List Number" w:semiHidden="1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2" w:qFormat="1"/>
    <w:lsdException w:name="List Bullet 3" w:semiHidden="1" w:uiPriority="2" w:qFormat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5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7DE"/>
    <w:pPr>
      <w:spacing w:after="0" w:line="260" w:lineRule="atLeast"/>
    </w:pPr>
    <w:rPr>
      <w:rFonts w:ascii="Arial" w:hAnsi="Arial"/>
      <w:sz w:val="20"/>
      <w:szCs w:val="20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067DE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067DE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067DE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A067DE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A067DE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A067DE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A067DE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A067DE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A067DE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rsid w:val="00A067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067DE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067DE"/>
    <w:rPr>
      <w:rFonts w:ascii="Arial" w:eastAsiaTheme="majorEastAsia" w:hAnsi="Arial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067DE"/>
    <w:rPr>
      <w:rFonts w:ascii="Arial" w:eastAsiaTheme="majorEastAsia" w:hAnsi="Arial" w:cstheme="majorBidi"/>
      <w:b/>
      <w:bCs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067DE"/>
    <w:rPr>
      <w:rFonts w:ascii="Arial" w:eastAsiaTheme="majorEastAsia" w:hAnsi="Arial" w:cstheme="majorBidi"/>
      <w:b/>
      <w:bCs/>
      <w:i/>
      <w:sz w:val="20"/>
      <w:szCs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067DE"/>
    <w:rPr>
      <w:rFonts w:ascii="Arial" w:eastAsiaTheme="majorEastAsia" w:hAnsi="Arial" w:cstheme="majorBidi"/>
      <w:bCs/>
      <w:i/>
      <w:iCs/>
      <w:sz w:val="20"/>
      <w:szCs w:val="20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A067DE"/>
    <w:rPr>
      <w:rFonts w:ascii="Arial" w:eastAsiaTheme="majorEastAsia" w:hAnsi="Arial" w:cstheme="majorBidi"/>
      <w:b/>
      <w:sz w:val="20"/>
      <w:szCs w:val="20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A067DE"/>
    <w:rPr>
      <w:rFonts w:ascii="Arial" w:eastAsiaTheme="majorEastAsia" w:hAnsi="Arial" w:cstheme="majorBidi"/>
      <w:b/>
      <w:iCs/>
      <w:sz w:val="20"/>
      <w:szCs w:val="20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A067DE"/>
    <w:rPr>
      <w:rFonts w:ascii="Arial" w:eastAsiaTheme="majorEastAsia" w:hAnsi="Arial" w:cstheme="majorBidi"/>
      <w:b/>
      <w:iCs/>
      <w:sz w:val="20"/>
      <w:szCs w:val="20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A067DE"/>
    <w:rPr>
      <w:rFonts w:ascii="Arial" w:eastAsiaTheme="majorEastAsia" w:hAnsi="Arial" w:cstheme="majorBidi"/>
      <w:b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A067DE"/>
    <w:rPr>
      <w:rFonts w:ascii="Arial" w:eastAsiaTheme="majorEastAsia" w:hAnsi="Arial" w:cstheme="majorBidi"/>
      <w:b/>
      <w:iCs/>
      <w:sz w:val="20"/>
      <w:szCs w:val="20"/>
    </w:rPr>
  </w:style>
  <w:style w:type="paragraph" w:styleId="Opstilling-talellerbogst">
    <w:name w:val="List Number"/>
    <w:basedOn w:val="Normal"/>
    <w:uiPriority w:val="2"/>
    <w:qFormat/>
    <w:rsid w:val="00A067DE"/>
    <w:pPr>
      <w:numPr>
        <w:numId w:val="17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A067DE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5"/>
    <w:semiHidden/>
    <w:qFormat/>
    <w:rsid w:val="00A067DE"/>
    <w:pPr>
      <w:contextualSpacing/>
    </w:pPr>
    <w:rPr>
      <w:rFonts w:eastAsiaTheme="majorEastAsia" w:cstheme="majorBidi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5"/>
    <w:rsid w:val="00A067DE"/>
    <w:rPr>
      <w:rFonts w:ascii="Arial" w:eastAsiaTheme="majorEastAsia" w:hAnsi="Arial" w:cstheme="majorBidi"/>
      <w:kern w:val="28"/>
      <w:sz w:val="20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A067DE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rsid w:val="00A067DE"/>
    <w:rPr>
      <w:rFonts w:ascii="Arial" w:eastAsiaTheme="majorEastAsia" w:hAnsi="Arial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A067DE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A067DE"/>
    <w:rPr>
      <w:i/>
      <w:iCs/>
    </w:rPr>
  </w:style>
  <w:style w:type="paragraph" w:styleId="Billedtekst">
    <w:name w:val="caption"/>
    <w:basedOn w:val="Normal"/>
    <w:next w:val="Normal"/>
    <w:uiPriority w:val="4"/>
    <w:rsid w:val="00A067DE"/>
    <w:pPr>
      <w:keepNext/>
      <w:keepLines/>
      <w:spacing w:line="240" w:lineRule="atLeast"/>
    </w:pPr>
    <w:rPr>
      <w:b/>
      <w:bCs/>
      <w:color w:val="7E96A8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A067DE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A067DE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A067DE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A067DE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A067DE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A067DE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A067DE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A067DE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A067DE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A067DE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A067DE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A067DE"/>
    <w:rPr>
      <w:rFonts w:ascii="Arial" w:hAnsi="Arial"/>
      <w:sz w:val="16"/>
      <w:szCs w:val="20"/>
    </w:rPr>
  </w:style>
  <w:style w:type="paragraph" w:styleId="Sidehoved">
    <w:name w:val="header"/>
    <w:basedOn w:val="Normal"/>
    <w:link w:val="SidehovedTegn"/>
    <w:uiPriority w:val="99"/>
    <w:semiHidden/>
    <w:rsid w:val="00A067DE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067DE"/>
    <w:rPr>
      <w:rFonts w:ascii="Arial" w:hAnsi="Arial"/>
      <w:sz w:val="16"/>
      <w:szCs w:val="20"/>
    </w:rPr>
  </w:style>
  <w:style w:type="paragraph" w:styleId="Opstilling-punkttegn">
    <w:name w:val="List Bullet"/>
    <w:basedOn w:val="Normal"/>
    <w:uiPriority w:val="2"/>
    <w:qFormat/>
    <w:rsid w:val="00A067DE"/>
    <w:pPr>
      <w:numPr>
        <w:numId w:val="16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A067DE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A067DE"/>
    <w:rPr>
      <w:rFonts w:ascii="Arial" w:hAnsi="Arial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A067DE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A067DE"/>
    <w:rPr>
      <w:rFonts w:ascii="Arial" w:hAnsi="Arial"/>
      <w:sz w:val="18"/>
      <w:szCs w:val="20"/>
    </w:rPr>
  </w:style>
  <w:style w:type="paragraph" w:customStyle="1" w:styleId="Template">
    <w:name w:val="Template"/>
    <w:uiPriority w:val="4"/>
    <w:semiHidden/>
    <w:qFormat/>
    <w:rsid w:val="00A067DE"/>
    <w:pPr>
      <w:spacing w:after="0" w:line="220" w:lineRule="atLeast"/>
    </w:pPr>
    <w:rPr>
      <w:rFonts w:ascii="Arial" w:hAnsi="Arial"/>
      <w:sz w:val="16"/>
      <w:szCs w:val="20"/>
    </w:rPr>
  </w:style>
  <w:style w:type="paragraph" w:customStyle="1" w:styleId="TemplateAdresse">
    <w:name w:val="Template Adresse"/>
    <w:basedOn w:val="Template"/>
    <w:uiPriority w:val="4"/>
    <w:semiHidden/>
    <w:qFormat/>
    <w:rsid w:val="00A067DE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A067DE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A067DE"/>
    <w:pPr>
      <w:outlineLvl w:val="0"/>
    </w:pPr>
    <w:rPr>
      <w:b/>
      <w:sz w:val="22"/>
    </w:rPr>
  </w:style>
  <w:style w:type="paragraph" w:customStyle="1" w:styleId="Underskriver2">
    <w:name w:val="Underskriver 2"/>
    <w:basedOn w:val="DokumentOverskrift"/>
    <w:uiPriority w:val="3"/>
    <w:semiHidden/>
    <w:rsid w:val="00A067DE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A067DE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A067DE"/>
  </w:style>
  <w:style w:type="table" w:styleId="Tabel-Gitter">
    <w:name w:val="Table Grid"/>
    <w:basedOn w:val="Tabel-Normal"/>
    <w:uiPriority w:val="59"/>
    <w:rsid w:val="00A067DE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A067DE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A067DE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A067DE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A067DE"/>
    <w:rPr>
      <w:color w:val="808080"/>
    </w:rPr>
  </w:style>
  <w:style w:type="paragraph" w:customStyle="1" w:styleId="Ledetekst">
    <w:name w:val="Ledetekst"/>
    <w:basedOn w:val="Normal"/>
    <w:next w:val="Normal"/>
    <w:uiPriority w:val="5"/>
    <w:semiHidden/>
    <w:qFormat/>
    <w:rsid w:val="00A067DE"/>
    <w:rPr>
      <w:b/>
    </w:rPr>
  </w:style>
  <w:style w:type="paragraph" w:customStyle="1" w:styleId="TemplatePagenumber">
    <w:name w:val="Template Pagenumber"/>
    <w:basedOn w:val="Template"/>
    <w:uiPriority w:val="6"/>
    <w:semiHidden/>
    <w:qFormat/>
    <w:rsid w:val="00A067DE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A067DE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semiHidden/>
    <w:rsid w:val="00A067DE"/>
    <w:pPr>
      <w:spacing w:line="240" w:lineRule="atLeast"/>
    </w:pPr>
  </w:style>
  <w:style w:type="paragraph" w:styleId="Opstilling-punkttegn2">
    <w:name w:val="List Bullet 2"/>
    <w:basedOn w:val="Normal"/>
    <w:uiPriority w:val="2"/>
    <w:qFormat/>
    <w:rsid w:val="00A067DE"/>
    <w:pPr>
      <w:numPr>
        <w:ilvl w:val="1"/>
        <w:numId w:val="16"/>
      </w:numPr>
      <w:contextualSpacing/>
    </w:pPr>
  </w:style>
  <w:style w:type="paragraph" w:styleId="Opstilling-punkttegn3">
    <w:name w:val="List Bullet 3"/>
    <w:basedOn w:val="Normal"/>
    <w:uiPriority w:val="2"/>
    <w:qFormat/>
    <w:rsid w:val="00A067DE"/>
    <w:pPr>
      <w:numPr>
        <w:ilvl w:val="2"/>
        <w:numId w:val="16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A067DE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A067DE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A067DE"/>
    <w:pPr>
      <w:spacing w:after="210" w:line="210" w:lineRule="atLeast"/>
      <w:ind w:left="227" w:right="227"/>
    </w:pPr>
    <w:rPr>
      <w:rFonts w:ascii="Arial" w:hAnsi="Arial"/>
      <w:b/>
      <w:sz w:val="15"/>
      <w:szCs w:val="20"/>
    </w:rPr>
  </w:style>
  <w:style w:type="paragraph" w:customStyle="1" w:styleId="CaptionFM">
    <w:name w:val="Caption (FM)"/>
    <w:uiPriority w:val="3"/>
    <w:semiHidden/>
    <w:qFormat/>
    <w:rsid w:val="00A067DE"/>
    <w:pPr>
      <w:spacing w:before="170" w:after="0" w:line="230" w:lineRule="atLeast"/>
      <w:ind w:left="227" w:right="227"/>
    </w:pPr>
    <w:rPr>
      <w:rFonts w:ascii="Arial" w:hAnsi="Arial"/>
      <w:b/>
      <w:bCs/>
      <w:color w:val="28506E" w:themeColor="background2"/>
      <w:sz w:val="15"/>
      <w:szCs w:val="20"/>
    </w:rPr>
  </w:style>
  <w:style w:type="table" w:customStyle="1" w:styleId="UFM-Tabel">
    <w:name w:val="UFM - Tabel"/>
    <w:basedOn w:val="Tabel-Normal"/>
    <w:uiPriority w:val="99"/>
    <w:rsid w:val="00A067DE"/>
    <w:pPr>
      <w:spacing w:before="40" w:after="40" w:line="160" w:lineRule="atLeast"/>
    </w:pPr>
    <w:rPr>
      <w:rFonts w:ascii="Arial" w:hAnsi="Arial"/>
      <w:sz w:val="15"/>
      <w:szCs w:val="20"/>
    </w:rPr>
    <w:tblPr>
      <w:tblBorders>
        <w:top w:val="single" w:sz="8" w:space="0" w:color="7E96A8" w:themeColor="text2"/>
        <w:bottom w:val="single" w:sz="8" w:space="0" w:color="7E96A8" w:themeColor="text2"/>
        <w:insideH w:val="single" w:sz="8" w:space="0" w:color="7E96A8" w:themeColor="text2"/>
      </w:tblBorders>
      <w:tblCellMar>
        <w:left w:w="0" w:type="dxa"/>
        <w:right w:w="0" w:type="dxa"/>
      </w:tblCellMar>
    </w:tblPr>
    <w:tblStylePr w:type="firstRow">
      <w:rPr>
        <w:rFonts w:ascii="Arial" w:hAnsi="Arial"/>
        <w:b w:val="0"/>
      </w:rPr>
    </w:tblStylePr>
  </w:style>
  <w:style w:type="paragraph" w:styleId="Bibliografi">
    <w:name w:val="Bibliography"/>
    <w:basedOn w:val="Normal"/>
    <w:next w:val="Normal"/>
    <w:uiPriority w:val="37"/>
    <w:semiHidden/>
    <w:rsid w:val="00A067DE"/>
  </w:style>
  <w:style w:type="character" w:styleId="Bogenstitel">
    <w:name w:val="Book Title"/>
    <w:basedOn w:val="Standardskrifttypeiafsnit"/>
    <w:uiPriority w:val="33"/>
    <w:semiHidden/>
    <w:qFormat/>
    <w:rsid w:val="00A067DE"/>
    <w:rPr>
      <w:b/>
      <w:bCs/>
      <w:i/>
      <w:iCs/>
      <w:spacing w:val="5"/>
    </w:rPr>
  </w:style>
  <w:style w:type="character" w:styleId="Kraftighenvisning">
    <w:name w:val="Intense Reference"/>
    <w:basedOn w:val="Standardskrifttypeiafsnit"/>
    <w:uiPriority w:val="32"/>
    <w:semiHidden/>
    <w:qFormat/>
    <w:rsid w:val="00A067DE"/>
    <w:rPr>
      <w:b/>
      <w:bCs/>
      <w:smallCaps/>
      <w:color w:val="28506E" w:themeColor="accent1"/>
      <w:spacing w:val="5"/>
    </w:rPr>
  </w:style>
  <w:style w:type="character" w:styleId="Svaghenvisning">
    <w:name w:val="Subtle Reference"/>
    <w:basedOn w:val="Standardskrifttypeiafsnit"/>
    <w:uiPriority w:val="31"/>
    <w:semiHidden/>
    <w:qFormat/>
    <w:rsid w:val="00A067DE"/>
    <w:rPr>
      <w:smallCaps/>
      <w:color w:val="5A5A5A" w:themeColor="text1" w:themeTint="A5"/>
    </w:rPr>
  </w:style>
  <w:style w:type="character" w:styleId="Kraftigfremhvning">
    <w:name w:val="Intense Emphasis"/>
    <w:basedOn w:val="Standardskrifttypeiafsnit"/>
    <w:uiPriority w:val="21"/>
    <w:semiHidden/>
    <w:qFormat/>
    <w:rsid w:val="00A067DE"/>
    <w:rPr>
      <w:i/>
      <w:iCs/>
      <w:color w:val="28506E" w:themeColor="accent1"/>
    </w:rPr>
  </w:style>
  <w:style w:type="paragraph" w:styleId="Strktcitat">
    <w:name w:val="Intense Quote"/>
    <w:basedOn w:val="Normal"/>
    <w:next w:val="Normal"/>
    <w:link w:val="StrktcitatTegn"/>
    <w:uiPriority w:val="30"/>
    <w:semiHidden/>
    <w:qFormat/>
    <w:rsid w:val="00A067DE"/>
    <w:pPr>
      <w:pBdr>
        <w:top w:val="single" w:sz="4" w:space="10" w:color="28506E" w:themeColor="accent1"/>
        <w:bottom w:val="single" w:sz="4" w:space="10" w:color="28506E" w:themeColor="accent1"/>
      </w:pBdr>
      <w:spacing w:before="360" w:after="360"/>
      <w:ind w:left="864" w:right="864"/>
      <w:jc w:val="center"/>
    </w:pPr>
    <w:rPr>
      <w:i/>
      <w:iCs/>
      <w:color w:val="28506E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A067DE"/>
    <w:rPr>
      <w:rFonts w:ascii="Arial" w:hAnsi="Arial"/>
      <w:i/>
      <w:iCs/>
      <w:color w:val="28506E" w:themeColor="accent1"/>
      <w:sz w:val="20"/>
      <w:szCs w:val="20"/>
    </w:rPr>
  </w:style>
  <w:style w:type="paragraph" w:styleId="Citat">
    <w:name w:val="Quote"/>
    <w:basedOn w:val="Normal"/>
    <w:next w:val="Normal"/>
    <w:link w:val="CitatTegn"/>
    <w:uiPriority w:val="29"/>
    <w:semiHidden/>
    <w:qFormat/>
    <w:rsid w:val="00A067D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A067DE"/>
    <w:rPr>
      <w:rFonts w:ascii="Arial" w:hAnsi="Arial"/>
      <w:i/>
      <w:iCs/>
      <w:color w:val="404040" w:themeColor="text1" w:themeTint="BF"/>
      <w:sz w:val="20"/>
      <w:szCs w:val="20"/>
    </w:rPr>
  </w:style>
  <w:style w:type="table" w:styleId="Mediumliste1-farve1">
    <w:name w:val="Medium List 1 Accent 1"/>
    <w:basedOn w:val="Tabel-Normal"/>
    <w:uiPriority w:val="65"/>
    <w:semiHidden/>
    <w:unhideWhenUsed/>
    <w:rsid w:val="00A067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506E" w:themeColor="accent1"/>
        <w:bottom w:val="single" w:sz="8" w:space="0" w:color="28506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506E" w:themeColor="accent1"/>
        </w:tcBorders>
      </w:tcPr>
    </w:tblStylePr>
    <w:tblStylePr w:type="lastRow">
      <w:rPr>
        <w:b/>
        <w:bCs/>
        <w:color w:val="7E96A8" w:themeColor="text2"/>
      </w:rPr>
      <w:tblPr/>
      <w:tcPr>
        <w:tcBorders>
          <w:top w:val="single" w:sz="8" w:space="0" w:color="28506E" w:themeColor="accent1"/>
          <w:bottom w:val="single" w:sz="8" w:space="0" w:color="28506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506E" w:themeColor="accent1"/>
          <w:bottom w:val="single" w:sz="8" w:space="0" w:color="28506E" w:themeColor="accent1"/>
        </w:tcBorders>
      </w:tcPr>
    </w:tblStylePr>
    <w:tblStylePr w:type="band1Vert">
      <w:tblPr/>
      <w:tcPr>
        <w:shd w:val="clear" w:color="auto" w:fill="BDD5E7" w:themeFill="accent1" w:themeFillTint="3F"/>
      </w:tcPr>
    </w:tblStylePr>
    <w:tblStylePr w:type="band1Horz">
      <w:tblPr/>
      <w:tcPr>
        <w:shd w:val="clear" w:color="auto" w:fill="BDD5E7" w:themeFill="accent1" w:themeFillTint="3F"/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A067D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506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06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506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A067DE"/>
    <w:pPr>
      <w:spacing w:after="0" w:line="240" w:lineRule="auto"/>
    </w:pPr>
    <w:tblPr>
      <w:tblStyleRowBandSize w:val="1"/>
      <w:tblStyleColBandSize w:val="1"/>
      <w:tblBorders>
        <w:top w:val="single" w:sz="8" w:space="0" w:color="407FB0" w:themeColor="accent1" w:themeTint="BF"/>
        <w:left w:val="single" w:sz="8" w:space="0" w:color="407FB0" w:themeColor="accent1" w:themeTint="BF"/>
        <w:bottom w:val="single" w:sz="8" w:space="0" w:color="407FB0" w:themeColor="accent1" w:themeTint="BF"/>
        <w:right w:val="single" w:sz="8" w:space="0" w:color="407FB0" w:themeColor="accent1" w:themeTint="BF"/>
        <w:insideH w:val="single" w:sz="8" w:space="0" w:color="407FB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7FB0" w:themeColor="accent1" w:themeTint="BF"/>
          <w:left w:val="single" w:sz="8" w:space="0" w:color="407FB0" w:themeColor="accent1" w:themeTint="BF"/>
          <w:bottom w:val="single" w:sz="8" w:space="0" w:color="407FB0" w:themeColor="accent1" w:themeTint="BF"/>
          <w:right w:val="single" w:sz="8" w:space="0" w:color="407FB0" w:themeColor="accent1" w:themeTint="BF"/>
          <w:insideH w:val="nil"/>
          <w:insideV w:val="nil"/>
        </w:tcBorders>
        <w:shd w:val="clear" w:color="auto" w:fill="28506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7FB0" w:themeColor="accent1" w:themeTint="BF"/>
          <w:left w:val="single" w:sz="8" w:space="0" w:color="407FB0" w:themeColor="accent1" w:themeTint="BF"/>
          <w:bottom w:val="single" w:sz="8" w:space="0" w:color="407FB0" w:themeColor="accent1" w:themeTint="BF"/>
          <w:right w:val="single" w:sz="8" w:space="0" w:color="407FB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5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D5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A067DE"/>
    <w:pPr>
      <w:spacing w:after="0" w:line="240" w:lineRule="auto"/>
    </w:pPr>
    <w:tblPr>
      <w:tblStyleRowBandSize w:val="1"/>
      <w:tblStyleColBandSize w:val="1"/>
      <w:tblBorders>
        <w:top w:val="single" w:sz="8" w:space="0" w:color="28506E" w:themeColor="accent1"/>
        <w:left w:val="single" w:sz="8" w:space="0" w:color="28506E" w:themeColor="accent1"/>
        <w:bottom w:val="single" w:sz="8" w:space="0" w:color="28506E" w:themeColor="accent1"/>
        <w:right w:val="single" w:sz="8" w:space="0" w:color="28506E" w:themeColor="accent1"/>
        <w:insideH w:val="single" w:sz="8" w:space="0" w:color="28506E" w:themeColor="accent1"/>
        <w:insideV w:val="single" w:sz="8" w:space="0" w:color="28506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18" w:space="0" w:color="28506E" w:themeColor="accent1"/>
          <w:right w:val="single" w:sz="8" w:space="0" w:color="28506E" w:themeColor="accent1"/>
          <w:insideH w:val="nil"/>
          <w:insideV w:val="single" w:sz="8" w:space="0" w:color="28506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  <w:insideH w:val="nil"/>
          <w:insideV w:val="single" w:sz="8" w:space="0" w:color="28506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</w:tcBorders>
      </w:tcPr>
    </w:tblStylePr>
    <w:tblStylePr w:type="band1Vert"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</w:tcBorders>
        <w:shd w:val="clear" w:color="auto" w:fill="BDD5E7" w:themeFill="accent1" w:themeFillTint="3F"/>
      </w:tcPr>
    </w:tblStylePr>
    <w:tblStylePr w:type="band1Horz"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  <w:insideV w:val="single" w:sz="8" w:space="0" w:color="28506E" w:themeColor="accent1"/>
        </w:tcBorders>
        <w:shd w:val="clear" w:color="auto" w:fill="BDD5E7" w:themeFill="accent1" w:themeFillTint="3F"/>
      </w:tcPr>
    </w:tblStylePr>
    <w:tblStylePr w:type="band2Horz"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  <w:insideV w:val="single" w:sz="8" w:space="0" w:color="28506E" w:themeColor="accen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A067DE"/>
    <w:pPr>
      <w:spacing w:after="0" w:line="240" w:lineRule="auto"/>
    </w:pPr>
    <w:tblPr>
      <w:tblStyleRowBandSize w:val="1"/>
      <w:tblStyleColBandSize w:val="1"/>
      <w:tblBorders>
        <w:top w:val="single" w:sz="8" w:space="0" w:color="28506E" w:themeColor="accent1"/>
        <w:left w:val="single" w:sz="8" w:space="0" w:color="28506E" w:themeColor="accent1"/>
        <w:bottom w:val="single" w:sz="8" w:space="0" w:color="28506E" w:themeColor="accent1"/>
        <w:right w:val="single" w:sz="8" w:space="0" w:color="28506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506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</w:tcBorders>
      </w:tcPr>
    </w:tblStylePr>
    <w:tblStylePr w:type="band1Horz">
      <w:tblPr/>
      <w:tcPr>
        <w:tcBorders>
          <w:top w:val="single" w:sz="8" w:space="0" w:color="28506E" w:themeColor="accent1"/>
          <w:left w:val="single" w:sz="8" w:space="0" w:color="28506E" w:themeColor="accent1"/>
          <w:bottom w:val="single" w:sz="8" w:space="0" w:color="28506E" w:themeColor="accent1"/>
          <w:right w:val="single" w:sz="8" w:space="0" w:color="28506E" w:themeColor="accent1"/>
        </w:tcBorders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A067DE"/>
    <w:pPr>
      <w:spacing w:after="0" w:line="240" w:lineRule="auto"/>
    </w:pPr>
    <w:rPr>
      <w:color w:val="1E3B52" w:themeColor="accent1" w:themeShade="BF"/>
    </w:rPr>
    <w:tblPr>
      <w:tblStyleRowBandSize w:val="1"/>
      <w:tblStyleColBandSize w:val="1"/>
      <w:tblBorders>
        <w:top w:val="single" w:sz="8" w:space="0" w:color="28506E" w:themeColor="accent1"/>
        <w:bottom w:val="single" w:sz="8" w:space="0" w:color="28506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506E" w:themeColor="accent1"/>
          <w:left w:val="nil"/>
          <w:bottom w:val="single" w:sz="8" w:space="0" w:color="28506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506E" w:themeColor="accent1"/>
          <w:left w:val="nil"/>
          <w:bottom w:val="single" w:sz="8" w:space="0" w:color="28506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D5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D5E7" w:themeFill="accent1" w:themeFillTint="3F"/>
      </w:tcPr>
    </w:tblStylePr>
  </w:style>
  <w:style w:type="table" w:styleId="Farvetgitter">
    <w:name w:val="Colorful Grid"/>
    <w:basedOn w:val="Tabel-Normal"/>
    <w:uiPriority w:val="73"/>
    <w:semiHidden/>
    <w:unhideWhenUsed/>
    <w:rsid w:val="00A067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A067D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E788C" w:themeFill="accent2" w:themeFillShade="CC"/>
      </w:tcPr>
    </w:tblStylePr>
    <w:tblStylePr w:type="lastRow">
      <w:rPr>
        <w:b/>
        <w:bCs/>
        <w:color w:val="5E788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A067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E96A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96A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rkliste">
    <w:name w:val="Dark List"/>
    <w:basedOn w:val="Tabel-Normal"/>
    <w:uiPriority w:val="70"/>
    <w:semiHidden/>
    <w:unhideWhenUsed/>
    <w:rsid w:val="00A067D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itter3">
    <w:name w:val="Medium Grid 3"/>
    <w:basedOn w:val="Tabel-Normal"/>
    <w:uiPriority w:val="69"/>
    <w:semiHidden/>
    <w:unhideWhenUsed/>
    <w:rsid w:val="00A067D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A067D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1">
    <w:name w:val="Medium Grid 1"/>
    <w:basedOn w:val="Tabel-Normal"/>
    <w:uiPriority w:val="67"/>
    <w:semiHidden/>
    <w:unhideWhenUsed/>
    <w:rsid w:val="00A067D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liste2">
    <w:name w:val="Medium List 2"/>
    <w:basedOn w:val="Tabel-Normal"/>
    <w:uiPriority w:val="66"/>
    <w:semiHidden/>
    <w:unhideWhenUsed/>
    <w:rsid w:val="00A067D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1">
    <w:name w:val="Medium List 1"/>
    <w:basedOn w:val="Tabel-Normal"/>
    <w:uiPriority w:val="65"/>
    <w:semiHidden/>
    <w:unhideWhenUsed/>
    <w:rsid w:val="00A067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E96A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kygge2">
    <w:name w:val="Medium Shading 2"/>
    <w:basedOn w:val="Tabel-Normal"/>
    <w:uiPriority w:val="64"/>
    <w:semiHidden/>
    <w:unhideWhenUsed/>
    <w:rsid w:val="00A067D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A067D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gitter">
    <w:name w:val="Light Grid"/>
    <w:basedOn w:val="Tabel-Normal"/>
    <w:uiPriority w:val="62"/>
    <w:semiHidden/>
    <w:unhideWhenUsed/>
    <w:rsid w:val="00A067D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A067D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A067D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genafstand">
    <w:name w:val="No Spacing"/>
    <w:uiPriority w:val="1"/>
    <w:semiHidden/>
    <w:qFormat/>
    <w:rsid w:val="00A067DE"/>
    <w:pPr>
      <w:spacing w:after="0" w:line="240" w:lineRule="auto"/>
    </w:pPr>
    <w:rPr>
      <w:rFonts w:ascii="Arial" w:hAnsi="Arial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A067DE"/>
    <w:rPr>
      <w:i/>
      <w:iCs/>
    </w:rPr>
  </w:style>
  <w:style w:type="character" w:styleId="HTML-skrivemaskine">
    <w:name w:val="HTML Typewriter"/>
    <w:basedOn w:val="Standardskrifttypeiafsnit"/>
    <w:uiPriority w:val="99"/>
    <w:semiHidden/>
    <w:rsid w:val="00A067DE"/>
    <w:rPr>
      <w:rFonts w:ascii="Consolas" w:hAnsi="Consolas"/>
      <w:sz w:val="20"/>
      <w:szCs w:val="20"/>
    </w:rPr>
  </w:style>
  <w:style w:type="character" w:styleId="HTML-eksempel">
    <w:name w:val="HTML Sample"/>
    <w:basedOn w:val="Standardskrifttypeiafsnit"/>
    <w:uiPriority w:val="99"/>
    <w:semiHidden/>
    <w:rsid w:val="00A067DE"/>
    <w:rPr>
      <w:rFonts w:ascii="Consolas" w:hAnsi="Consolas"/>
      <w:sz w:val="24"/>
      <w:szCs w:val="24"/>
    </w:rPr>
  </w:style>
  <w:style w:type="paragraph" w:styleId="FormateretHTML">
    <w:name w:val="HTML Preformatted"/>
    <w:basedOn w:val="Normal"/>
    <w:link w:val="FormateretHTMLTegn"/>
    <w:uiPriority w:val="99"/>
    <w:semiHidden/>
    <w:rsid w:val="00A067DE"/>
    <w:pPr>
      <w:spacing w:line="240" w:lineRule="auto"/>
    </w:pPr>
    <w:rPr>
      <w:rFonts w:ascii="Consolas" w:hAnsi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A067DE"/>
    <w:rPr>
      <w:rFonts w:ascii="Consolas" w:hAnsi="Consolas"/>
      <w:sz w:val="20"/>
      <w:szCs w:val="20"/>
    </w:rPr>
  </w:style>
  <w:style w:type="character" w:styleId="HTML-tastatur">
    <w:name w:val="HTML Keyboard"/>
    <w:basedOn w:val="Standardskrifttypeiafsnit"/>
    <w:uiPriority w:val="99"/>
    <w:semiHidden/>
    <w:rsid w:val="00A067DE"/>
    <w:rPr>
      <w:rFonts w:ascii="Consolas" w:hAnsi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A067DE"/>
    <w:rPr>
      <w:i/>
      <w:iCs/>
    </w:rPr>
  </w:style>
  <w:style w:type="character" w:styleId="HTML-kode">
    <w:name w:val="HTML Code"/>
    <w:basedOn w:val="Standardskrifttypeiafsnit"/>
    <w:uiPriority w:val="99"/>
    <w:semiHidden/>
    <w:rsid w:val="00A067DE"/>
    <w:rPr>
      <w:rFonts w:ascii="Consolas" w:hAnsi="Consolas"/>
      <w:sz w:val="20"/>
      <w:szCs w:val="20"/>
    </w:rPr>
  </w:style>
  <w:style w:type="character" w:styleId="HTML-citat">
    <w:name w:val="HTML Cite"/>
    <w:basedOn w:val="Standardskrifttypeiafsnit"/>
    <w:uiPriority w:val="99"/>
    <w:semiHidden/>
    <w:rsid w:val="00A067DE"/>
    <w:rPr>
      <w:i/>
      <w:iCs/>
    </w:rPr>
  </w:style>
  <w:style w:type="paragraph" w:styleId="HTML-adresse">
    <w:name w:val="HTML Address"/>
    <w:basedOn w:val="Normal"/>
    <w:link w:val="HTML-adresseTegn"/>
    <w:uiPriority w:val="99"/>
    <w:semiHidden/>
    <w:rsid w:val="00A067DE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A067DE"/>
    <w:rPr>
      <w:rFonts w:ascii="Arial" w:hAnsi="Arial"/>
      <w:i/>
      <w:iCs/>
      <w:sz w:val="20"/>
      <w:szCs w:val="20"/>
    </w:rPr>
  </w:style>
  <w:style w:type="character" w:styleId="HTML-akronym">
    <w:name w:val="HTML Acronym"/>
    <w:basedOn w:val="Standardskrifttypeiafsnit"/>
    <w:uiPriority w:val="99"/>
    <w:semiHidden/>
    <w:rsid w:val="00A067DE"/>
  </w:style>
  <w:style w:type="paragraph" w:styleId="NormalWeb">
    <w:name w:val="Normal (Web)"/>
    <w:basedOn w:val="Normal"/>
    <w:uiPriority w:val="99"/>
    <w:semiHidden/>
    <w:rsid w:val="00A067DE"/>
    <w:rPr>
      <w:rFonts w:ascii="Times New Roman" w:hAnsi="Times New Roman" w:cs="Times New Roman"/>
      <w:sz w:val="24"/>
      <w:szCs w:val="24"/>
    </w:rPr>
  </w:style>
  <w:style w:type="paragraph" w:styleId="Almindeligtekst">
    <w:name w:val="Plain Text"/>
    <w:basedOn w:val="Normal"/>
    <w:link w:val="AlmindeligtekstTegn"/>
    <w:uiPriority w:val="99"/>
    <w:semiHidden/>
    <w:rsid w:val="00A067D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A067DE"/>
    <w:rPr>
      <w:rFonts w:ascii="Consolas" w:hAnsi="Consolas"/>
      <w:sz w:val="21"/>
      <w:szCs w:val="21"/>
    </w:rPr>
  </w:style>
  <w:style w:type="paragraph" w:styleId="Dokumentoversigt">
    <w:name w:val="Document Map"/>
    <w:basedOn w:val="Normal"/>
    <w:link w:val="DokumentoversigtTegn"/>
    <w:uiPriority w:val="99"/>
    <w:semiHidden/>
    <w:rsid w:val="00A067DE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A067DE"/>
    <w:rPr>
      <w:rFonts w:ascii="Segoe UI" w:hAnsi="Segoe UI" w:cs="Segoe UI"/>
      <w:sz w:val="16"/>
      <w:szCs w:val="16"/>
    </w:rPr>
  </w:style>
  <w:style w:type="character" w:styleId="Strk">
    <w:name w:val="Strong"/>
    <w:basedOn w:val="Standardskrifttypeiafsnit"/>
    <w:uiPriority w:val="22"/>
    <w:semiHidden/>
    <w:qFormat/>
    <w:rsid w:val="00A067DE"/>
    <w:rPr>
      <w:b/>
      <w:bCs/>
    </w:rPr>
  </w:style>
  <w:style w:type="character" w:styleId="BesgtLink">
    <w:name w:val="FollowedHyperlink"/>
    <w:basedOn w:val="Standardskrifttypeiafsnit"/>
    <w:uiPriority w:val="99"/>
    <w:semiHidden/>
    <w:rsid w:val="00A067DE"/>
    <w:rPr>
      <w:color w:val="53738B" w:themeColor="followedHyperlink"/>
      <w:u w:val="single"/>
    </w:rPr>
  </w:style>
  <w:style w:type="character" w:styleId="Hyperlink">
    <w:name w:val="Hyperlink"/>
    <w:basedOn w:val="Standardskrifttypeiafsnit"/>
    <w:uiPriority w:val="99"/>
    <w:semiHidden/>
    <w:rsid w:val="00A067DE"/>
    <w:rPr>
      <w:color w:val="28506E" w:themeColor="hyperlink"/>
      <w:u w:val="single"/>
    </w:rPr>
  </w:style>
  <w:style w:type="paragraph" w:styleId="Bloktekst">
    <w:name w:val="Block Text"/>
    <w:basedOn w:val="Normal"/>
    <w:uiPriority w:val="99"/>
    <w:semiHidden/>
    <w:rsid w:val="00A067DE"/>
    <w:pPr>
      <w:pBdr>
        <w:top w:val="single" w:sz="2" w:space="10" w:color="28506E" w:themeColor="accent1"/>
        <w:left w:val="single" w:sz="2" w:space="10" w:color="28506E" w:themeColor="accent1"/>
        <w:bottom w:val="single" w:sz="2" w:space="10" w:color="28506E" w:themeColor="accent1"/>
        <w:right w:val="single" w:sz="2" w:space="10" w:color="28506E" w:themeColor="accent1"/>
      </w:pBdr>
      <w:ind w:left="1152" w:right="1152"/>
    </w:pPr>
    <w:rPr>
      <w:rFonts w:asciiTheme="minorHAnsi" w:eastAsiaTheme="minorEastAsia" w:hAnsiTheme="minorHAnsi"/>
      <w:i/>
      <w:iCs/>
      <w:color w:val="28506E" w:themeColor="accent1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A067DE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A067DE"/>
    <w:rPr>
      <w:rFonts w:ascii="Arial" w:hAnsi="Arial"/>
      <w:sz w:val="16"/>
      <w:szCs w:val="16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A067DE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A067DE"/>
    <w:rPr>
      <w:rFonts w:ascii="Arial" w:hAnsi="Arial"/>
      <w:sz w:val="20"/>
      <w:szCs w:val="20"/>
    </w:rPr>
  </w:style>
  <w:style w:type="paragraph" w:styleId="Brdtekst3">
    <w:name w:val="Body Text 3"/>
    <w:basedOn w:val="Normal"/>
    <w:link w:val="Brdtekst3Tegn"/>
    <w:uiPriority w:val="99"/>
    <w:semiHidden/>
    <w:rsid w:val="00A067DE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A067DE"/>
    <w:rPr>
      <w:rFonts w:ascii="Arial" w:hAnsi="Arial"/>
      <w:sz w:val="16"/>
      <w:szCs w:val="16"/>
    </w:rPr>
  </w:style>
  <w:style w:type="paragraph" w:styleId="Brdtekst2">
    <w:name w:val="Body Text 2"/>
    <w:basedOn w:val="Normal"/>
    <w:link w:val="Brdtekst2Tegn"/>
    <w:uiPriority w:val="99"/>
    <w:semiHidden/>
    <w:rsid w:val="00A067DE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A067DE"/>
    <w:rPr>
      <w:rFonts w:ascii="Arial" w:hAnsi="Arial"/>
      <w:sz w:val="20"/>
      <w:szCs w:val="20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A067DE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A067DE"/>
    <w:rPr>
      <w:rFonts w:ascii="Arial" w:hAnsi="Arial"/>
      <w:sz w:val="20"/>
      <w:szCs w:val="20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A067DE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A067DE"/>
    <w:rPr>
      <w:rFonts w:ascii="Arial" w:hAnsi="Arial"/>
      <w:sz w:val="20"/>
      <w:szCs w:val="20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A067DE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A067DE"/>
    <w:rPr>
      <w:rFonts w:ascii="Arial" w:hAnsi="Arial"/>
      <w:sz w:val="20"/>
      <w:szCs w:val="20"/>
    </w:rPr>
  </w:style>
  <w:style w:type="paragraph" w:styleId="Brdtekst">
    <w:name w:val="Body Text"/>
    <w:basedOn w:val="Normal"/>
    <w:link w:val="BrdtekstTegn"/>
    <w:uiPriority w:val="99"/>
    <w:semiHidden/>
    <w:rsid w:val="00A067DE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A067DE"/>
    <w:rPr>
      <w:rFonts w:ascii="Arial" w:hAnsi="Arial"/>
      <w:sz w:val="20"/>
      <w:szCs w:val="20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A067DE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A067DE"/>
    <w:rPr>
      <w:rFonts w:ascii="Arial" w:hAnsi="Arial"/>
      <w:sz w:val="20"/>
      <w:szCs w:val="20"/>
    </w:rPr>
  </w:style>
  <w:style w:type="paragraph" w:styleId="Dato">
    <w:name w:val="Date"/>
    <w:basedOn w:val="Normal"/>
    <w:next w:val="Normal"/>
    <w:link w:val="DatoTegn"/>
    <w:uiPriority w:val="99"/>
    <w:semiHidden/>
    <w:rsid w:val="00A067DE"/>
  </w:style>
  <w:style w:type="character" w:customStyle="1" w:styleId="DatoTegn">
    <w:name w:val="Dato Tegn"/>
    <w:basedOn w:val="Standardskrifttypeiafsnit"/>
    <w:link w:val="Dato"/>
    <w:uiPriority w:val="99"/>
    <w:semiHidden/>
    <w:rsid w:val="00A067DE"/>
    <w:rPr>
      <w:rFonts w:ascii="Arial" w:hAnsi="Arial"/>
      <w:sz w:val="20"/>
      <w:szCs w:val="20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A067DE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A067DE"/>
    <w:rPr>
      <w:rFonts w:ascii="Arial" w:hAnsi="Arial"/>
      <w:sz w:val="20"/>
      <w:szCs w:val="20"/>
    </w:rPr>
  </w:style>
  <w:style w:type="paragraph" w:styleId="Brevhoved">
    <w:name w:val="Message Header"/>
    <w:basedOn w:val="Normal"/>
    <w:link w:val="BrevhovedTegn"/>
    <w:uiPriority w:val="99"/>
    <w:semiHidden/>
    <w:rsid w:val="00A067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A067D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Opstilling-forts5">
    <w:name w:val="List Continue 5"/>
    <w:basedOn w:val="Normal"/>
    <w:uiPriority w:val="99"/>
    <w:semiHidden/>
    <w:rsid w:val="00A067DE"/>
    <w:pPr>
      <w:spacing w:after="120"/>
      <w:ind w:left="1415"/>
      <w:contextualSpacing/>
    </w:pPr>
  </w:style>
  <w:style w:type="paragraph" w:styleId="Opstilling-forts4">
    <w:name w:val="List Continue 4"/>
    <w:basedOn w:val="Normal"/>
    <w:uiPriority w:val="99"/>
    <w:semiHidden/>
    <w:rsid w:val="00A067DE"/>
    <w:pPr>
      <w:spacing w:after="120"/>
      <w:ind w:left="1132"/>
      <w:contextualSpacing/>
    </w:pPr>
  </w:style>
  <w:style w:type="paragraph" w:styleId="Opstilling-forts3">
    <w:name w:val="List Continue 3"/>
    <w:basedOn w:val="Normal"/>
    <w:uiPriority w:val="99"/>
    <w:semiHidden/>
    <w:rsid w:val="00A067DE"/>
    <w:pPr>
      <w:spacing w:after="120"/>
      <w:ind w:left="849"/>
      <w:contextualSpacing/>
    </w:pPr>
  </w:style>
  <w:style w:type="paragraph" w:styleId="Opstilling-forts2">
    <w:name w:val="List Continue 2"/>
    <w:basedOn w:val="Normal"/>
    <w:uiPriority w:val="99"/>
    <w:semiHidden/>
    <w:rsid w:val="00A067DE"/>
    <w:pPr>
      <w:spacing w:after="120"/>
      <w:ind w:left="566"/>
      <w:contextualSpacing/>
    </w:pPr>
  </w:style>
  <w:style w:type="paragraph" w:styleId="Opstilling-forts">
    <w:name w:val="List Continue"/>
    <w:basedOn w:val="Normal"/>
    <w:uiPriority w:val="99"/>
    <w:semiHidden/>
    <w:rsid w:val="00A067DE"/>
    <w:pPr>
      <w:spacing w:after="120"/>
      <w:ind w:left="283"/>
      <w:contextualSpacing/>
    </w:pPr>
  </w:style>
  <w:style w:type="paragraph" w:styleId="Underskrift">
    <w:name w:val="Signature"/>
    <w:basedOn w:val="Normal"/>
    <w:link w:val="UnderskriftTegn"/>
    <w:uiPriority w:val="99"/>
    <w:semiHidden/>
    <w:rsid w:val="00A067DE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A067DE"/>
    <w:rPr>
      <w:rFonts w:ascii="Arial" w:hAnsi="Arial"/>
      <w:sz w:val="20"/>
      <w:szCs w:val="20"/>
    </w:rPr>
  </w:style>
  <w:style w:type="paragraph" w:styleId="Sluthilsen">
    <w:name w:val="Closing"/>
    <w:basedOn w:val="Normal"/>
    <w:link w:val="SluthilsenTegn"/>
    <w:uiPriority w:val="99"/>
    <w:semiHidden/>
    <w:rsid w:val="00A067DE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A067DE"/>
    <w:rPr>
      <w:rFonts w:ascii="Arial" w:hAnsi="Arial"/>
      <w:sz w:val="20"/>
      <w:szCs w:val="20"/>
    </w:rPr>
  </w:style>
  <w:style w:type="paragraph" w:styleId="Opstilling-talellerbogst5">
    <w:name w:val="List Number 5"/>
    <w:basedOn w:val="Normal"/>
    <w:uiPriority w:val="99"/>
    <w:semiHidden/>
    <w:rsid w:val="00A067DE"/>
    <w:pPr>
      <w:numPr>
        <w:numId w:val="11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A067DE"/>
    <w:pPr>
      <w:numPr>
        <w:numId w:val="10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A067DE"/>
    <w:pPr>
      <w:numPr>
        <w:numId w:val="9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A067DE"/>
    <w:pPr>
      <w:numPr>
        <w:numId w:val="8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A067DE"/>
    <w:pPr>
      <w:numPr>
        <w:numId w:val="7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A067DE"/>
    <w:pPr>
      <w:numPr>
        <w:numId w:val="6"/>
      </w:numPr>
      <w:contextualSpacing/>
    </w:pPr>
  </w:style>
  <w:style w:type="paragraph" w:styleId="Liste5">
    <w:name w:val="List 5"/>
    <w:basedOn w:val="Normal"/>
    <w:uiPriority w:val="99"/>
    <w:semiHidden/>
    <w:rsid w:val="00A067DE"/>
    <w:pPr>
      <w:ind w:left="1415" w:hanging="283"/>
      <w:contextualSpacing/>
    </w:pPr>
  </w:style>
  <w:style w:type="paragraph" w:styleId="Liste4">
    <w:name w:val="List 4"/>
    <w:basedOn w:val="Normal"/>
    <w:uiPriority w:val="99"/>
    <w:semiHidden/>
    <w:rsid w:val="00A067DE"/>
    <w:pPr>
      <w:ind w:left="1132" w:hanging="283"/>
      <w:contextualSpacing/>
    </w:pPr>
  </w:style>
  <w:style w:type="paragraph" w:styleId="Liste3">
    <w:name w:val="List 3"/>
    <w:basedOn w:val="Normal"/>
    <w:uiPriority w:val="99"/>
    <w:semiHidden/>
    <w:rsid w:val="00A067DE"/>
    <w:pPr>
      <w:ind w:left="849" w:hanging="283"/>
      <w:contextualSpacing/>
    </w:pPr>
  </w:style>
  <w:style w:type="paragraph" w:styleId="Liste2">
    <w:name w:val="List 2"/>
    <w:basedOn w:val="Normal"/>
    <w:uiPriority w:val="99"/>
    <w:semiHidden/>
    <w:rsid w:val="00A067DE"/>
    <w:pPr>
      <w:ind w:left="566" w:hanging="283"/>
      <w:contextualSpacing/>
    </w:pPr>
  </w:style>
  <w:style w:type="paragraph" w:styleId="Liste">
    <w:name w:val="List"/>
    <w:basedOn w:val="Normal"/>
    <w:uiPriority w:val="99"/>
    <w:semiHidden/>
    <w:rsid w:val="00A067DE"/>
    <w:pPr>
      <w:ind w:left="283" w:hanging="283"/>
      <w:contextualSpacing/>
    </w:pPr>
  </w:style>
  <w:style w:type="paragraph" w:styleId="Citatoverskrift">
    <w:name w:val="toa heading"/>
    <w:basedOn w:val="Normal"/>
    <w:next w:val="Normal"/>
    <w:uiPriority w:val="99"/>
    <w:semiHidden/>
    <w:rsid w:val="00A067D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Makrotekst">
    <w:name w:val="macro"/>
    <w:link w:val="MakrotekstTegn"/>
    <w:uiPriority w:val="99"/>
    <w:semiHidden/>
    <w:rsid w:val="00A067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A067DE"/>
    <w:rPr>
      <w:rFonts w:ascii="Consolas" w:hAnsi="Consolas"/>
      <w:sz w:val="20"/>
      <w:szCs w:val="20"/>
    </w:rPr>
  </w:style>
  <w:style w:type="paragraph" w:styleId="Citatsamling">
    <w:name w:val="table of authorities"/>
    <w:basedOn w:val="Normal"/>
    <w:next w:val="Normal"/>
    <w:uiPriority w:val="99"/>
    <w:semiHidden/>
    <w:rsid w:val="00A067DE"/>
    <w:pPr>
      <w:ind w:left="200" w:hanging="200"/>
    </w:pPr>
  </w:style>
  <w:style w:type="character" w:styleId="Slutnotehenvisning">
    <w:name w:val="endnote reference"/>
    <w:basedOn w:val="Standardskrifttypeiafsnit"/>
    <w:uiPriority w:val="99"/>
    <w:semiHidden/>
    <w:rsid w:val="00A067DE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rsid w:val="00A067DE"/>
    <w:rPr>
      <w:sz w:val="16"/>
      <w:szCs w:val="16"/>
    </w:rPr>
  </w:style>
  <w:style w:type="character" w:styleId="Fodnotehenvisning">
    <w:name w:val="footnote reference"/>
    <w:basedOn w:val="Standardskrifttypeiafsnit"/>
    <w:uiPriority w:val="99"/>
    <w:semiHidden/>
    <w:rsid w:val="00A067DE"/>
    <w:rPr>
      <w:vertAlign w:val="superscript"/>
    </w:rPr>
  </w:style>
  <w:style w:type="paragraph" w:styleId="Afsenderadresse">
    <w:name w:val="envelope return"/>
    <w:basedOn w:val="Normal"/>
    <w:uiPriority w:val="99"/>
    <w:semiHidden/>
    <w:rsid w:val="00A067DE"/>
    <w:pPr>
      <w:spacing w:line="240" w:lineRule="auto"/>
    </w:pPr>
    <w:rPr>
      <w:rFonts w:asciiTheme="majorHAnsi" w:eastAsiaTheme="majorEastAsia" w:hAnsiTheme="majorHAnsi" w:cstheme="majorBidi"/>
    </w:rPr>
  </w:style>
  <w:style w:type="paragraph" w:styleId="Modtageradresse0">
    <w:name w:val="envelope address"/>
    <w:basedOn w:val="Normal"/>
    <w:uiPriority w:val="99"/>
    <w:semiHidden/>
    <w:rsid w:val="00A067DE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Listeoverfigurer">
    <w:name w:val="table of figures"/>
    <w:basedOn w:val="Normal"/>
    <w:next w:val="Normal"/>
    <w:uiPriority w:val="99"/>
    <w:semiHidden/>
    <w:rsid w:val="00A067DE"/>
  </w:style>
  <w:style w:type="paragraph" w:styleId="Indeks1">
    <w:name w:val="index 1"/>
    <w:basedOn w:val="Normal"/>
    <w:next w:val="Normal"/>
    <w:autoRedefine/>
    <w:uiPriority w:val="99"/>
    <w:semiHidden/>
    <w:rsid w:val="00A067DE"/>
    <w:pPr>
      <w:spacing w:line="240" w:lineRule="auto"/>
      <w:ind w:left="200" w:hanging="200"/>
    </w:pPr>
  </w:style>
  <w:style w:type="paragraph" w:styleId="Indeksoverskrift">
    <w:name w:val="index heading"/>
    <w:basedOn w:val="Normal"/>
    <w:next w:val="Indeks1"/>
    <w:uiPriority w:val="99"/>
    <w:semiHidden/>
    <w:rsid w:val="00A067DE"/>
    <w:rPr>
      <w:rFonts w:asciiTheme="majorHAnsi" w:eastAsiaTheme="majorEastAsia" w:hAnsiTheme="majorHAnsi" w:cstheme="majorBidi"/>
      <w:b/>
      <w:bCs/>
    </w:rPr>
  </w:style>
  <w:style w:type="paragraph" w:styleId="Kommentartekst">
    <w:name w:val="annotation text"/>
    <w:basedOn w:val="Normal"/>
    <w:link w:val="KommentartekstTegn"/>
    <w:uiPriority w:val="99"/>
    <w:semiHidden/>
    <w:rsid w:val="00A067DE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067DE"/>
    <w:rPr>
      <w:rFonts w:ascii="Arial" w:hAnsi="Arial"/>
      <w:sz w:val="20"/>
      <w:szCs w:val="20"/>
    </w:rPr>
  </w:style>
  <w:style w:type="paragraph" w:styleId="Normalindrykning">
    <w:name w:val="Normal Indent"/>
    <w:basedOn w:val="Normal"/>
    <w:uiPriority w:val="99"/>
    <w:semiHidden/>
    <w:rsid w:val="00A067DE"/>
    <w:pPr>
      <w:ind w:left="1304"/>
    </w:pPr>
  </w:style>
  <w:style w:type="paragraph" w:styleId="Indeks9">
    <w:name w:val="index 9"/>
    <w:basedOn w:val="Normal"/>
    <w:next w:val="Normal"/>
    <w:autoRedefine/>
    <w:uiPriority w:val="99"/>
    <w:semiHidden/>
    <w:rsid w:val="00A067DE"/>
    <w:pPr>
      <w:spacing w:line="240" w:lineRule="auto"/>
      <w:ind w:left="18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A067DE"/>
    <w:pPr>
      <w:spacing w:line="240" w:lineRule="auto"/>
      <w:ind w:left="16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A067DE"/>
    <w:pPr>
      <w:spacing w:line="240" w:lineRule="auto"/>
      <w:ind w:left="14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A067DE"/>
    <w:pPr>
      <w:spacing w:line="240" w:lineRule="auto"/>
      <w:ind w:left="12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A067DE"/>
    <w:pPr>
      <w:spacing w:line="240" w:lineRule="auto"/>
      <w:ind w:left="10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A067DE"/>
    <w:pPr>
      <w:spacing w:line="240" w:lineRule="auto"/>
      <w:ind w:left="8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A067DE"/>
    <w:pPr>
      <w:spacing w:line="240" w:lineRule="auto"/>
      <w:ind w:left="6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A067DE"/>
    <w:pPr>
      <w:spacing w:line="240" w:lineRule="auto"/>
      <w:ind w:left="400" w:hanging="200"/>
    </w:pPr>
  </w:style>
  <w:style w:type="paragraph" w:customStyle="1" w:styleId="msonormal0">
    <w:name w:val="msonormal"/>
    <w:basedOn w:val="Normal"/>
    <w:rsid w:val="00A06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bilag">
    <w:name w:val="bilag"/>
    <w:basedOn w:val="Normal"/>
    <w:rsid w:val="00A06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bilagtekst">
    <w:name w:val="bilagtekst"/>
    <w:basedOn w:val="Normal"/>
    <w:rsid w:val="00A06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bold">
    <w:name w:val="bold"/>
    <w:basedOn w:val="Standardskrifttypeiafsnit"/>
    <w:rsid w:val="00A067DE"/>
  </w:style>
  <w:style w:type="paragraph" w:customStyle="1" w:styleId="smalltabeltekst">
    <w:name w:val="smalltabeltekst"/>
    <w:basedOn w:val="Normal"/>
    <w:rsid w:val="00A06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italic">
    <w:name w:val="italic"/>
    <w:basedOn w:val="Standardskrifttypeiafsnit"/>
    <w:rsid w:val="00A067DE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E24BF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E24BF0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5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UFM">
      <a:dk1>
        <a:srgbClr val="000000"/>
      </a:dk1>
      <a:lt1>
        <a:srgbClr val="FFFFFF"/>
      </a:lt1>
      <a:dk2>
        <a:srgbClr val="7E96A8"/>
      </a:dk2>
      <a:lt2>
        <a:srgbClr val="28506E"/>
      </a:lt2>
      <a:accent1>
        <a:srgbClr val="28506E"/>
      </a:accent1>
      <a:accent2>
        <a:srgbClr val="7E96A8"/>
      </a:accent2>
      <a:accent3>
        <a:srgbClr val="D4DCE2"/>
      </a:accent3>
      <a:accent4>
        <a:srgbClr val="37827D"/>
      </a:accent4>
      <a:accent5>
        <a:srgbClr val="87B4B1"/>
      </a:accent5>
      <a:accent6>
        <a:srgbClr val="D7E6E5"/>
      </a:accent6>
      <a:hlink>
        <a:srgbClr val="28506E"/>
      </a:hlink>
      <a:folHlink>
        <a:srgbClr val="53738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UFM Blå​">
      <a:srgbClr val="28506E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80% tint">
      <a:srgbClr val="53738B"/>
    </a:custClr>
    <a:custClr name="UFM Blå 20% shade">
      <a:srgbClr val="204058"/>
    </a:custClr>
    <a:custClr name="[tom]">
      <a:srgbClr val="FFFFFF"/>
    </a:custClr>
    <a:custClr name="UFM Azur">
      <a:srgbClr val="37827D"/>
    </a:custClr>
    <a:custClr name="UFM Azur 60% tint">
      <a:srgbClr val="87B4B1"/>
    </a:custClr>
    <a:custClr name="UFM Azur 20% tint">
      <a:srgbClr val="D7E6E5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60% tint">
      <a:srgbClr val="7E96A8"/>
    </a:custClr>
    <a:custClr name="UFM Blå 40% shade">
      <a:srgbClr val="183042"/>
    </a:custClr>
    <a:custClr name="[tom]">
      <a:srgbClr val="FFFFFF"/>
    </a:custClr>
    <a:custClr name="UFM Grøn">
      <a:srgbClr val="468264"/>
    </a:custClr>
    <a:custClr name="UFM Grøn 60% tint">
      <a:srgbClr val="90B4A2"/>
    </a:custClr>
    <a:custClr name="UFM Grøn 20% tint">
      <a:srgbClr val="DAE6E0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40% tint">
      <a:srgbClr val="A9B9C5"/>
    </a:custClr>
    <a:custClr name="UFM Blå 60% shade">
      <a:srgbClr val="10202C"/>
    </a:custClr>
    <a:custClr name="[tom]">
      <a:srgbClr val="FFFFFF"/>
    </a:custClr>
    <a:custClr name="UFM Orange">
      <a:srgbClr val="B45F28"/>
    </a:custClr>
    <a:custClr name="UFM Orange 60% tint">
      <a:srgbClr val="D29F7E"/>
    </a:custClr>
    <a:custClr name="UFM Orange 20% tint">
      <a:srgbClr val="F0DFD4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20% tint">
      <a:srgbClr val="D4DCE2"/>
    </a:custClr>
    <a:custClr name="UFM Blå 80% shade">
      <a:srgbClr val="081016"/>
    </a:custClr>
    <a:custClr name="[tom]">
      <a:srgbClr val="FFFFFF"/>
    </a:custClr>
    <a:custClr name="UFM Rød">
      <a:srgbClr val="C35050"/>
    </a:custClr>
    <a:custClr name="UFM Rød 60% tint">
      <a:srgbClr val="DB9696"/>
    </a:custClr>
    <a:custClr name="UFM Rød 20% tint">
      <a:srgbClr val="F3DCDC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6165</Words>
  <Characters>46916</Characters>
  <Application>Microsoft Office Word</Application>
  <DocSecurity>0</DocSecurity>
  <Lines>1617</Lines>
  <Paragraphs>1516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Lise Simested</dc:creator>
  <cp:keywords/>
  <dc:description/>
  <cp:lastModifiedBy>Rikke Lise Simested</cp:lastModifiedBy>
  <cp:revision>22</cp:revision>
  <dcterms:created xsi:type="dcterms:W3CDTF">2025-09-22T09:18:00Z</dcterms:created>
  <dcterms:modified xsi:type="dcterms:W3CDTF">2025-11-18T05:53:00Z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_DocumentLanguage">
    <vt:lpwstr>da-DK</vt:lpwstr>
  </property>
</Properties>
</file>